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00b050" w:space="1" w:sz="18" w:val="single"/>
        </w:pBdr>
        <w:rPr>
          <w:b w:val="0"/>
          <w:color w:val="00b050"/>
          <w:sz w:val="28"/>
          <w:szCs w:val="28"/>
          <w:vertAlign w:val="baseline"/>
        </w:rPr>
      </w:pPr>
      <w:r w:rsidDel="00000000" w:rsidR="00000000" w:rsidRPr="00000000">
        <w:rPr>
          <w:rtl w:val="0"/>
        </w:rPr>
      </w:r>
    </w:p>
    <w:p w:rsidR="00000000" w:rsidDel="00000000" w:rsidP="00000000" w:rsidRDefault="00000000" w:rsidRPr="00000000" w14:paraId="00000002">
      <w:pPr>
        <w:pBdr>
          <w:bottom w:color="00b050" w:space="1" w:sz="18" w:val="single"/>
        </w:pBdr>
        <w:shd w:fill="e2efd9" w:val="clear"/>
        <w:tabs>
          <w:tab w:val="left" w:pos="8489"/>
        </w:tabs>
        <w:rPr>
          <w:b w:val="0"/>
          <w:color w:val="00b050"/>
          <w:vertAlign w:val="baseline"/>
        </w:rPr>
      </w:pPr>
      <w:r w:rsidDel="00000000" w:rsidR="00000000" w:rsidRPr="00000000">
        <w:rPr>
          <w:b w:val="1"/>
          <w:color w:val="00b050"/>
          <w:sz w:val="28"/>
          <w:szCs w:val="28"/>
          <w:vertAlign w:val="baseline"/>
          <w:rtl w:val="0"/>
        </w:rPr>
        <w:t xml:space="preserve">NAME OF THE LOCATION</w:t>
      </w:r>
      <w:r w:rsidDel="00000000" w:rsidR="00000000" w:rsidRPr="00000000">
        <w:rPr>
          <w:b w:val="1"/>
          <w:color w:val="00b050"/>
          <w:sz w:val="28"/>
          <w:szCs w:val="28"/>
          <w:rtl w:val="0"/>
        </w:rPr>
        <w:t xml:space="preserve"> (COMPLETE ADMINISTRATIVE DATA)</w:t>
      </w:r>
      <w:r w:rsidDel="00000000" w:rsidR="00000000" w:rsidRPr="00000000">
        <w:rPr>
          <w:b w:val="1"/>
          <w:color w:val="00b050"/>
          <w:sz w:val="28"/>
          <w:szCs w:val="28"/>
          <w:vertAlign w:val="baseline"/>
          <w:rtl w:val="0"/>
        </w:rPr>
        <w:tab/>
      </w: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vertAlign w:val="baseline"/>
          <w:rtl w:val="0"/>
        </w:rPr>
        <w:t xml:space="preserve">REPORT ON ASSESSMENT OF LOCAL CONSTRUCTION – </w:t>
      </w:r>
      <w:r w:rsidDel="00000000" w:rsidR="00000000" w:rsidRPr="00000000">
        <w:rPr>
          <w:b w:val="1"/>
          <w:rtl w:val="0"/>
        </w:rPr>
        <w:t xml:space="preserve">DATE (MONTH, YEAR)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i w:val="1"/>
          <w:sz w:val="20"/>
          <w:szCs w:val="20"/>
        </w:rPr>
      </w:pPr>
      <w:r w:rsidDel="00000000" w:rsidR="00000000" w:rsidRPr="00000000">
        <w:rPr>
          <w:i w:val="1"/>
          <w:sz w:val="20"/>
          <w:szCs w:val="20"/>
          <w:rtl w:val="0"/>
        </w:rPr>
        <w:t xml:space="preserve">The purpose of this report is to synthesize the information gathered during the site visits, interviews and documentary reviews. The report needs to be comprehensive and illustrated using pictures, drawings or any other graphic means. The report is meant to serve as communication support </w:t>
      </w:r>
      <w:r w:rsidDel="00000000" w:rsidR="00000000" w:rsidRPr="00000000">
        <w:rPr>
          <w:i w:val="1"/>
          <w:sz w:val="20"/>
          <w:szCs w:val="20"/>
          <w:rtl w:val="0"/>
        </w:rPr>
        <w:t xml:space="preserve">about the research and about the area, and must help stakeholders to have a rapid and efficient overview of the profile of the studied area.</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i w:val="1"/>
          <w:sz w:val="20"/>
          <w:szCs w:val="20"/>
        </w:rPr>
      </w:pPr>
      <w:r w:rsidDel="00000000" w:rsidR="00000000" w:rsidRPr="00000000">
        <w:rPr>
          <w:i w:val="1"/>
          <w:sz w:val="20"/>
          <w:szCs w:val="20"/>
          <w:rtl w:val="0"/>
        </w:rPr>
        <w:t xml:space="preserve">In each section there is a guide to find the information in the forms. This is only a guide to help fill the report in, but some points from the Forms can be missing from this guidance and some sections can be fed with information from other parts of the questionnaires and from direct observation.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i w:val="1"/>
          <w:sz w:val="20"/>
          <w:szCs w:val="20"/>
        </w:rPr>
      </w:pPr>
      <w:r w:rsidDel="00000000" w:rsidR="00000000" w:rsidRPr="00000000">
        <w:rPr>
          <w:i w:val="1"/>
          <w:sz w:val="20"/>
          <w:szCs w:val="20"/>
          <w:rtl w:val="0"/>
        </w:rPr>
        <w:t xml:space="preserve">When filling in the report, besides explaining what is done, how or by whom, think about not forgetting to explain the reasons behind different solutions, choices, preferences or situations. </w:t>
      </w:r>
    </w:p>
    <w:p w:rsidR="00000000" w:rsidDel="00000000" w:rsidP="00000000" w:rsidRDefault="00000000" w:rsidRPr="00000000" w14:paraId="00000007">
      <w:pPr>
        <w:spacing w:after="200" w:line="240" w:lineRule="auto"/>
        <w:ind w:left="720" w:firstLine="0"/>
        <w:rPr>
          <w:i w:val="1"/>
          <w:sz w:val="20"/>
          <w:szCs w:val="20"/>
        </w:rPr>
      </w:pPr>
      <w:r w:rsidDel="00000000" w:rsidR="00000000" w:rsidRPr="00000000">
        <w:rPr>
          <w:rtl w:val="0"/>
        </w:rPr>
      </w:r>
    </w:p>
    <w:sdt>
      <w:sdtPr>
        <w:tag w:val="goog_rdk_1"/>
      </w:sdtPr>
      <w:sdtContent>
        <w:p w:rsidR="00000000" w:rsidDel="00000000" w:rsidP="00000000" w:rsidRDefault="00000000" w:rsidRPr="00000000" w14:paraId="00000008">
          <w:pPr>
            <w:pBdr>
              <w:bottom w:color="00b050" w:space="1" w:sz="18" w:val="single"/>
            </w:pBdr>
            <w:rPr>
              <w:ins w:author="julien hosta" w:id="0" w:date="2021-06-08T14:05:52Z"/>
              <w:b w:val="1"/>
              <w:smallCaps w:val="1"/>
              <w:color w:val="00b050"/>
            </w:rPr>
          </w:pPr>
          <w:r w:rsidDel="00000000" w:rsidR="00000000" w:rsidRPr="00000000">
            <w:rPr>
              <w:b w:val="1"/>
              <w:smallCaps w:val="1"/>
              <w:color w:val="00b050"/>
              <w:rtl w:val="0"/>
            </w:rPr>
            <w:t xml:space="preserve">0</w:t>
          </w:r>
          <w:r w:rsidDel="00000000" w:rsidR="00000000" w:rsidRPr="00000000">
            <w:rPr>
              <w:b w:val="1"/>
              <w:smallCaps w:val="1"/>
              <w:color w:val="00b050"/>
              <w:vertAlign w:val="baseline"/>
              <w:rtl w:val="0"/>
            </w:rPr>
            <w:t xml:space="preserve">. </w:t>
          </w:r>
          <w:r w:rsidDel="00000000" w:rsidR="00000000" w:rsidRPr="00000000">
            <w:rPr>
              <w:b w:val="1"/>
              <w:smallCaps w:val="1"/>
              <w:color w:val="00b050"/>
              <w:rtl w:val="0"/>
            </w:rPr>
            <w:t xml:space="preserve">Methodology</w:t>
          </w:r>
          <w:sdt>
            <w:sdtPr>
              <w:tag w:val="goog_rdk_0"/>
            </w:sdtPr>
            <w:sdtContent>
              <w:ins w:author="julien hosta" w:id="0" w:date="2021-06-08T14:05:52Z">
                <w:r w:rsidDel="00000000" w:rsidR="00000000" w:rsidRPr="00000000">
                  <w:rPr>
                    <w:rtl w:val="0"/>
                  </w:rPr>
                </w:r>
              </w:ins>
            </w:sdtContent>
          </w:sdt>
        </w:p>
      </w:sdtContent>
    </w:sdt>
    <w:sdt>
      <w:sdtPr>
        <w:tag w:val="goog_rdk_3"/>
      </w:sdtPr>
      <w:sdtContent>
        <w:p w:rsidR="00000000" w:rsidDel="00000000" w:rsidP="00000000" w:rsidRDefault="00000000" w:rsidRPr="00000000" w14:paraId="00000009">
          <w:pPr>
            <w:spacing w:after="200" w:line="240" w:lineRule="auto"/>
            <w:rPr>
              <w:ins w:author="julien hosta" w:id="0" w:date="2021-06-08T14:05:52Z"/>
              <w:b w:val="1"/>
              <w:smallCaps w:val="1"/>
              <w:color w:val="00b050"/>
            </w:rPr>
          </w:pPr>
          <w:sdt>
            <w:sdtPr>
              <w:tag w:val="goog_rdk_2"/>
            </w:sdtPr>
            <w:sdtContent>
              <w:ins w:author="julien hosta" w:id="0" w:date="2021-06-08T14:05:52Z">
                <w:r w:rsidDel="00000000" w:rsidR="00000000" w:rsidRPr="00000000">
                  <w:rPr>
                    <w:b w:val="1"/>
                    <w:smallCaps w:val="1"/>
                    <w:color w:val="4472c4"/>
                    <w:rtl w:val="0"/>
                  </w:rPr>
                  <w:t xml:space="preserve">0.</w:t>
                </w:r>
                <w:r w:rsidDel="00000000" w:rsidR="00000000" w:rsidRPr="00000000">
                  <w:rPr>
                    <w:b w:val="1"/>
                    <w:smallCaps w:val="1"/>
                    <w:color w:val="00b050"/>
                    <w:rtl w:val="0"/>
                  </w:rPr>
                  <w:t xml:space="preserve">1 Literature Review</w:t>
                </w:r>
              </w:ins>
            </w:sdtContent>
          </w:sdt>
        </w:p>
      </w:sdtContent>
    </w:sdt>
    <w:sdt>
      <w:sdtPr>
        <w:tag w:val="goog_rdk_5"/>
      </w:sdtPr>
      <w:sdtContent>
        <w:p w:rsidR="00000000" w:rsidDel="00000000" w:rsidP="00000000" w:rsidRDefault="00000000" w:rsidRPr="00000000" w14:paraId="0000000A">
          <w:pPr>
            <w:spacing w:after="200" w:line="240" w:lineRule="auto"/>
            <w:rPr>
              <w:ins w:author="julien hosta" w:id="0" w:date="2021-06-08T14:05:52Z"/>
              <w:b w:val="1"/>
              <w:smallCaps w:val="1"/>
              <w:color w:val="00b050"/>
            </w:rPr>
          </w:pPr>
          <w:sdt>
            <w:sdtPr>
              <w:tag w:val="goog_rdk_4"/>
            </w:sdtPr>
            <w:sdtContent>
              <w:ins w:author="julien hosta" w:id="0" w:date="2021-06-08T14:05:52Z">
                <w:r w:rsidDel="00000000" w:rsidR="00000000" w:rsidRPr="00000000">
                  <w:rPr>
                    <w:b w:val="1"/>
                    <w:smallCaps w:val="1"/>
                    <w:color w:val="00b050"/>
                    <w:rtl w:val="0"/>
                  </w:rPr>
                  <w:t xml:space="preserve">0.2  Research Approach - Settlement based approach</w:t>
                </w:r>
              </w:ins>
            </w:sdtContent>
          </w:sdt>
        </w:p>
      </w:sdtContent>
    </w:sdt>
    <w:sdt>
      <w:sdtPr>
        <w:tag w:val="goog_rdk_7"/>
      </w:sdtPr>
      <w:sdtContent>
        <w:p w:rsidR="00000000" w:rsidDel="00000000" w:rsidP="00000000" w:rsidRDefault="00000000" w:rsidRPr="00000000" w14:paraId="0000000B">
          <w:pPr>
            <w:spacing w:after="200" w:line="240" w:lineRule="auto"/>
            <w:rPr>
              <w:ins w:author="julien hosta" w:id="0" w:date="2021-06-08T14:05:52Z"/>
              <w:b w:val="1"/>
              <w:smallCaps w:val="1"/>
              <w:color w:val="00b050"/>
            </w:rPr>
          </w:pPr>
          <w:sdt>
            <w:sdtPr>
              <w:tag w:val="goog_rdk_6"/>
            </w:sdtPr>
            <w:sdtContent>
              <w:ins w:author="julien hosta" w:id="0" w:date="2021-06-08T14:05:52Z">
                <w:r w:rsidDel="00000000" w:rsidR="00000000" w:rsidRPr="00000000">
                  <w:rPr>
                    <w:b w:val="1"/>
                    <w:smallCaps w:val="1"/>
                    <w:color w:val="00b050"/>
                    <w:rtl w:val="0"/>
                  </w:rPr>
                  <w:t xml:space="preserve">0.3 Study Population and Sample</w:t>
                </w:r>
              </w:ins>
            </w:sdtContent>
          </w:sdt>
        </w:p>
      </w:sdtContent>
    </w:sdt>
    <w:sdt>
      <w:sdtPr>
        <w:tag w:val="goog_rdk_9"/>
      </w:sdtPr>
      <w:sdtContent>
        <w:p w:rsidR="00000000" w:rsidDel="00000000" w:rsidP="00000000" w:rsidRDefault="00000000" w:rsidRPr="00000000" w14:paraId="0000000C">
          <w:pPr>
            <w:spacing w:after="200" w:line="240" w:lineRule="auto"/>
            <w:rPr>
              <w:ins w:author="julien hosta" w:id="0" w:date="2021-06-08T14:05:52Z"/>
              <w:b w:val="1"/>
              <w:smallCaps w:val="1"/>
              <w:color w:val="00b050"/>
            </w:rPr>
          </w:pPr>
          <w:sdt>
            <w:sdtPr>
              <w:tag w:val="goog_rdk_8"/>
            </w:sdtPr>
            <w:sdtContent>
              <w:ins w:author="julien hosta" w:id="0" w:date="2021-06-08T14:05:52Z">
                <w:r w:rsidDel="00000000" w:rsidR="00000000" w:rsidRPr="00000000">
                  <w:rPr>
                    <w:b w:val="1"/>
                    <w:smallCaps w:val="1"/>
                    <w:color w:val="00b050"/>
                    <w:rtl w:val="0"/>
                  </w:rPr>
                  <w:t xml:space="preserve">0.4 Methods of Data Collection</w:t>
                </w:r>
              </w:ins>
            </w:sdtContent>
          </w:sdt>
        </w:p>
      </w:sdtContent>
    </w:sdt>
    <w:sdt>
      <w:sdtPr>
        <w:tag w:val="goog_rdk_11"/>
      </w:sdtPr>
      <w:sdtContent>
        <w:p w:rsidR="00000000" w:rsidDel="00000000" w:rsidP="00000000" w:rsidRDefault="00000000" w:rsidRPr="00000000" w14:paraId="0000000D">
          <w:pPr>
            <w:spacing w:after="200" w:line="240" w:lineRule="auto"/>
            <w:rPr>
              <w:b w:val="1"/>
              <w:smallCaps w:val="1"/>
              <w:color w:val="00b050"/>
            </w:rPr>
            <w:pPrChange w:author="julien hosta" w:id="0" w:date="2021-06-08T14:05:52Z">
              <w:pPr>
                <w:pBdr>
                  <w:bottom w:color="00b050" w:space="1" w:sz="18" w:val="single"/>
                </w:pBdr>
              </w:pPr>
            </w:pPrChange>
          </w:pPr>
          <w:sdt>
            <w:sdtPr>
              <w:tag w:val="goog_rdk_10"/>
            </w:sdtPr>
            <w:sdtContent>
              <w:ins w:author="julien hosta" w:id="0" w:date="2021-06-08T14:05:52Z">
                <w:r w:rsidDel="00000000" w:rsidR="00000000" w:rsidRPr="00000000">
                  <w:rPr>
                    <w:b w:val="1"/>
                    <w:smallCaps w:val="1"/>
                    <w:color w:val="00b050"/>
                    <w:rtl w:val="0"/>
                  </w:rPr>
                  <w:t xml:space="preserve">0.5 Data Analysis</w:t>
                </w:r>
              </w:ins>
            </w:sdtContent>
          </w:sdt>
          <w:r w:rsidDel="00000000" w:rsidR="00000000" w:rsidRPr="00000000">
            <w:rPr>
              <w:rtl w:val="0"/>
            </w:rPr>
          </w:r>
        </w:p>
      </w:sdtContent>
    </w:sdt>
    <w:p w:rsidR="00000000" w:rsidDel="00000000" w:rsidP="00000000" w:rsidRDefault="00000000" w:rsidRPr="00000000" w14:paraId="0000000E">
      <w:pPr>
        <w:pBdr>
          <w:bottom w:color="00b050" w:space="1" w:sz="18" w:val="single"/>
        </w:pBdr>
        <w:rPr>
          <w:b w:val="0"/>
          <w:smallCaps w:val="0"/>
          <w:color w:val="00b050"/>
          <w:vertAlign w:val="baseline"/>
        </w:rPr>
      </w:pPr>
      <w:r w:rsidDel="00000000" w:rsidR="00000000" w:rsidRPr="00000000">
        <w:rPr>
          <w:rtl w:val="0"/>
        </w:rPr>
      </w:r>
    </w:p>
    <w:sdt>
      <w:sdtPr>
        <w:tag w:val="goog_rdk_14"/>
      </w:sdtPr>
      <w:sdtContent>
        <w:p w:rsidR="00000000" w:rsidDel="00000000" w:rsidP="00000000" w:rsidRDefault="00000000" w:rsidRPr="00000000" w14:paraId="0000000F">
          <w:pPr>
            <w:pBdr>
              <w:bottom w:color="00b050" w:space="1" w:sz="18" w:val="single"/>
            </w:pBdr>
            <w:rPr>
              <w:ins w:author="julien hosta" w:id="2" w:date="2021-06-08T14:05:22Z"/>
              <w:b w:val="0"/>
              <w:smallCaps w:val="0"/>
              <w:color w:val="00b050"/>
              <w:vertAlign w:val="baseline"/>
            </w:rPr>
          </w:pPr>
          <w:sdt>
            <w:sdtPr>
              <w:tag w:val="goog_rdk_13"/>
            </w:sdtPr>
            <w:sdtContent>
              <w:ins w:author="julien hosta" w:id="2" w:date="2021-06-08T14:05:22Z">
                <w:r w:rsidDel="00000000" w:rsidR="00000000" w:rsidRPr="00000000">
                  <w:rPr>
                    <w:b w:val="0"/>
                    <w:smallCaps w:val="0"/>
                    <w:color w:val="00b050"/>
                    <w:vertAlign w:val="baseline"/>
                    <w:rtl w:val="0"/>
                  </w:rPr>
                  <w:t xml:space="preserve">1. Site</w:t>
                </w:r>
                <w:r w:rsidDel="00000000" w:rsidR="00000000" w:rsidRPr="00000000">
                  <w:rPr>
                    <w:rtl w:val="0"/>
                  </w:rPr>
                </w:r>
              </w:ins>
            </w:sdtContent>
          </w:sdt>
        </w:p>
      </w:sdtContent>
    </w:sdt>
    <w:p w:rsidR="00000000" w:rsidDel="00000000" w:rsidP="00000000" w:rsidRDefault="00000000" w:rsidRPr="00000000" w14:paraId="00000010">
      <w:pPr>
        <w:rPr>
          <w:b w:val="0"/>
          <w:smallCaps w:val="0"/>
          <w:color w:val="4472c4"/>
          <w:vertAlign w:val="baseline"/>
        </w:rPr>
      </w:pPr>
      <w:r w:rsidDel="00000000" w:rsidR="00000000" w:rsidRPr="00000000">
        <w:rPr>
          <w:b w:val="1"/>
          <w:smallCaps w:val="1"/>
          <w:color w:val="4472c4"/>
          <w:rtl w:val="0"/>
        </w:rPr>
        <w:t xml:space="preserve">1.1. </w:t>
      </w:r>
      <w:r w:rsidDel="00000000" w:rsidR="00000000" w:rsidRPr="00000000">
        <w:rPr>
          <w:b w:val="1"/>
          <w:smallCaps w:val="1"/>
          <w:color w:val="4472c4"/>
          <w:vertAlign w:val="baseline"/>
          <w:rtl w:val="0"/>
        </w:rPr>
        <w:t xml:space="preserve">Situation </w:t>
      </w:r>
      <w:r w:rsidDel="00000000" w:rsidR="00000000" w:rsidRPr="00000000">
        <w:rPr>
          <w:rtl w:val="0"/>
        </w:rPr>
      </w:r>
    </w:p>
    <w:p w:rsidR="00000000" w:rsidDel="00000000" w:rsidP="00000000" w:rsidRDefault="00000000" w:rsidRPr="00000000" w14:paraId="00000011">
      <w:pPr>
        <w:rPr>
          <w:b w:val="0"/>
          <w:i w:val="1"/>
          <w:smallCaps w:val="0"/>
          <w:color w:val="4472c4"/>
          <w:sz w:val="18"/>
          <w:szCs w:val="18"/>
          <w:vertAlign w:val="baseline"/>
        </w:rPr>
      </w:pPr>
      <w:r w:rsidDel="00000000" w:rsidR="00000000" w:rsidRPr="00000000">
        <w:rPr>
          <w:i w:val="1"/>
          <w:sz w:val="18"/>
          <w:szCs w:val="18"/>
          <w:rtl w:val="0"/>
        </w:rPr>
        <w:t xml:space="preserve">Where to find the information: Form 1, question 2 / </w:t>
      </w:r>
      <w:r w:rsidDel="00000000" w:rsidR="00000000" w:rsidRPr="00000000">
        <w:rPr>
          <w:rtl w:val="0"/>
        </w:rPr>
      </w:r>
    </w:p>
    <w:p w:rsidR="00000000" w:rsidDel="00000000" w:rsidP="00000000" w:rsidRDefault="00000000" w:rsidRPr="00000000" w14:paraId="00000012">
      <w:pPr>
        <w:rPr>
          <w:b w:val="0"/>
          <w:smallCaps w:val="0"/>
          <w:color w:val="4472c4"/>
          <w:vertAlign w:val="baseline"/>
        </w:rPr>
      </w:pPr>
      <w:r w:rsidDel="00000000" w:rsidR="00000000" w:rsidRPr="00000000">
        <w:rPr>
          <w:rtl w:val="0"/>
        </w:rPr>
      </w:r>
    </w:p>
    <w:p w:rsidR="00000000" w:rsidDel="00000000" w:rsidP="00000000" w:rsidRDefault="00000000" w:rsidRPr="00000000" w14:paraId="00000013">
      <w:pPr>
        <w:rPr>
          <w:b w:val="0"/>
          <w:smallCaps w:val="0"/>
          <w:color w:val="4472c4"/>
          <w:vertAlign w:val="baseline"/>
        </w:rPr>
      </w:pPr>
      <w:r w:rsidDel="00000000" w:rsidR="00000000" w:rsidRPr="00000000">
        <w:rPr>
          <w:b w:val="1"/>
          <w:smallCaps w:val="1"/>
          <w:color w:val="4472c4"/>
          <w:rtl w:val="0"/>
        </w:rPr>
        <w:t xml:space="preserve">1.2. </w:t>
      </w:r>
      <w:r w:rsidDel="00000000" w:rsidR="00000000" w:rsidRPr="00000000">
        <w:rPr>
          <w:b w:val="1"/>
          <w:smallCaps w:val="1"/>
          <w:color w:val="4472c4"/>
          <w:vertAlign w:val="baseline"/>
          <w:rtl w:val="0"/>
        </w:rPr>
        <w:t xml:space="preserve">Aerial view</w:t>
      </w:r>
      <w:r w:rsidDel="00000000" w:rsidR="00000000" w:rsidRPr="00000000">
        <w:rPr>
          <w:rtl w:val="0"/>
        </w:rPr>
      </w:r>
    </w:p>
    <w:p w:rsidR="00000000" w:rsidDel="00000000" w:rsidP="00000000" w:rsidRDefault="00000000" w:rsidRPr="00000000" w14:paraId="00000014">
      <w:pPr>
        <w:rPr>
          <w:i w:val="1"/>
          <w:sz w:val="20"/>
          <w:szCs w:val="20"/>
          <w:vertAlign w:val="baseline"/>
        </w:rPr>
      </w:pPr>
      <w:r w:rsidDel="00000000" w:rsidR="00000000" w:rsidRPr="00000000">
        <w:rPr>
          <w:i w:val="1"/>
          <w:sz w:val="18"/>
          <w:szCs w:val="18"/>
          <w:rtl w:val="0"/>
        </w:rPr>
        <w:t xml:space="preserve">Where to find the information: Online (e.g. Google Maps)</w:t>
      </w:r>
      <w:r w:rsidDel="00000000" w:rsidR="00000000" w:rsidRPr="00000000">
        <w:rPr>
          <w:rtl w:val="0"/>
        </w:rPr>
      </w:r>
    </w:p>
    <w:p w:rsidR="00000000" w:rsidDel="00000000" w:rsidP="00000000" w:rsidRDefault="00000000" w:rsidRPr="00000000" w14:paraId="00000015">
      <w:pPr>
        <w:rPr>
          <w:b w:val="0"/>
          <w:sz w:val="20"/>
          <w:szCs w:val="20"/>
          <w:vertAlign w:val="baseline"/>
        </w:rPr>
      </w:pPr>
      <w:r w:rsidDel="00000000" w:rsidR="00000000" w:rsidRPr="00000000">
        <w:rPr>
          <w:rtl w:val="0"/>
        </w:rPr>
      </w:r>
    </w:p>
    <w:p w:rsidR="00000000" w:rsidDel="00000000" w:rsidP="00000000" w:rsidRDefault="00000000" w:rsidRPr="00000000" w14:paraId="00000016">
      <w:pPr>
        <w:rPr>
          <w:b w:val="0"/>
          <w:smallCaps w:val="0"/>
          <w:color w:val="4472c4"/>
          <w:vertAlign w:val="baseline"/>
        </w:rPr>
      </w:pPr>
      <w:r w:rsidDel="00000000" w:rsidR="00000000" w:rsidRPr="00000000">
        <w:rPr>
          <w:b w:val="1"/>
          <w:smallCaps w:val="1"/>
          <w:color w:val="4472c4"/>
          <w:rtl w:val="0"/>
        </w:rPr>
        <w:t xml:space="preserve">1.3. </w:t>
      </w:r>
      <w:r w:rsidDel="00000000" w:rsidR="00000000" w:rsidRPr="00000000">
        <w:rPr>
          <w:b w:val="1"/>
          <w:smallCaps w:val="1"/>
          <w:color w:val="4472c4"/>
          <w:vertAlign w:val="baseline"/>
          <w:rtl w:val="0"/>
        </w:rPr>
        <w:t xml:space="preserve">Access </w:t>
      </w:r>
      <w:r w:rsidDel="00000000" w:rsidR="00000000" w:rsidRPr="00000000">
        <w:rPr>
          <w:rtl w:val="0"/>
        </w:rPr>
      </w:r>
    </w:p>
    <w:p w:rsidR="00000000" w:rsidDel="00000000" w:rsidP="00000000" w:rsidRDefault="00000000" w:rsidRPr="00000000" w14:paraId="00000017">
      <w:pPr>
        <w:rPr>
          <w:color w:val="000000"/>
          <w:sz w:val="20"/>
          <w:szCs w:val="20"/>
          <w:vertAlign w:val="baseline"/>
        </w:rPr>
      </w:pPr>
      <w:r w:rsidDel="00000000" w:rsidR="00000000" w:rsidRPr="00000000">
        <w:rPr>
          <w:i w:val="1"/>
          <w:sz w:val="18"/>
          <w:szCs w:val="18"/>
          <w:rtl w:val="0"/>
        </w:rPr>
        <w:t xml:space="preserve">Where to find the information: Form 1, question 4.12 + Form 2, question 5.1 / 8.2  </w:t>
      </w:r>
      <w:r w:rsidDel="00000000" w:rsidR="00000000" w:rsidRPr="00000000">
        <w:rPr>
          <w:rtl w:val="0"/>
        </w:rPr>
      </w:r>
    </w:p>
    <w:p w:rsidR="00000000" w:rsidDel="00000000" w:rsidP="00000000" w:rsidRDefault="00000000" w:rsidRPr="00000000" w14:paraId="00000018">
      <w:pPr>
        <w:rPr>
          <w:color w:val="000000"/>
          <w:sz w:val="20"/>
          <w:szCs w:val="20"/>
          <w:vertAlign w:val="baseline"/>
        </w:rPr>
      </w:pPr>
      <w:r w:rsidDel="00000000" w:rsidR="00000000" w:rsidRPr="00000000">
        <w:rPr>
          <w:rtl w:val="0"/>
        </w:rPr>
      </w:r>
    </w:p>
    <w:p w:rsidR="00000000" w:rsidDel="00000000" w:rsidP="00000000" w:rsidRDefault="00000000" w:rsidRPr="00000000" w14:paraId="00000019">
      <w:pPr>
        <w:rPr>
          <w:b w:val="0"/>
          <w:smallCaps w:val="0"/>
          <w:color w:val="4472c4"/>
          <w:vertAlign w:val="baseline"/>
        </w:rPr>
      </w:pPr>
      <w:r w:rsidDel="00000000" w:rsidR="00000000" w:rsidRPr="00000000">
        <w:rPr>
          <w:b w:val="1"/>
          <w:smallCaps w:val="1"/>
          <w:color w:val="4472c4"/>
          <w:rtl w:val="0"/>
        </w:rPr>
        <w:t xml:space="preserve">1.4. </w:t>
      </w:r>
      <w:r w:rsidDel="00000000" w:rsidR="00000000" w:rsidRPr="00000000">
        <w:rPr>
          <w:b w:val="1"/>
          <w:smallCaps w:val="1"/>
          <w:color w:val="4472c4"/>
          <w:vertAlign w:val="baseline"/>
          <w:rtl w:val="0"/>
        </w:rPr>
        <w:t xml:space="preserve">Landscapes</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0"/>
          <w:smallCaps w:val="0"/>
          <w:color w:val="4472c4"/>
          <w:vertAlign w:val="baseline"/>
        </w:rPr>
      </w:pPr>
      <w:r w:rsidDel="00000000" w:rsidR="00000000" w:rsidRPr="00000000">
        <w:rPr>
          <w:i w:val="1"/>
          <w:sz w:val="18"/>
          <w:szCs w:val="18"/>
          <w:rtl w:val="0"/>
        </w:rPr>
        <w:t xml:space="preserve">Where to find the information: Visual observation during site visits. </w:t>
      </w:r>
      <w:r w:rsidDel="00000000" w:rsidR="00000000" w:rsidRPr="00000000">
        <w:rPr>
          <w:rtl w:val="0"/>
        </w:rPr>
      </w:r>
    </w:p>
    <w:p w:rsidR="00000000" w:rsidDel="00000000" w:rsidP="00000000" w:rsidRDefault="00000000" w:rsidRPr="00000000" w14:paraId="0000001B">
      <w:pPr>
        <w:rPr>
          <w:b w:val="0"/>
          <w:smallCaps w:val="0"/>
          <w:color w:val="4472c4"/>
          <w:vertAlign w:val="baseline"/>
        </w:rPr>
      </w:pPr>
      <w:r w:rsidDel="00000000" w:rsidR="00000000" w:rsidRPr="00000000">
        <w:rPr>
          <w:rtl w:val="0"/>
        </w:rPr>
      </w:r>
    </w:p>
    <w:p w:rsidR="00000000" w:rsidDel="00000000" w:rsidP="00000000" w:rsidRDefault="00000000" w:rsidRPr="00000000" w14:paraId="0000001C">
      <w:pPr>
        <w:rPr>
          <w:b w:val="0"/>
          <w:smallCaps w:val="0"/>
          <w:color w:val="4472c4"/>
          <w:vertAlign w:val="baseline"/>
        </w:rPr>
      </w:pPr>
      <w:r w:rsidDel="00000000" w:rsidR="00000000" w:rsidRPr="00000000">
        <w:rPr>
          <w:b w:val="1"/>
          <w:smallCaps w:val="1"/>
          <w:color w:val="4472c4"/>
          <w:rtl w:val="0"/>
        </w:rPr>
        <w:t xml:space="preserve">1.5. </w:t>
      </w:r>
      <w:r w:rsidDel="00000000" w:rsidR="00000000" w:rsidRPr="00000000">
        <w:rPr>
          <w:b w:val="1"/>
          <w:smallCaps w:val="1"/>
          <w:color w:val="4472c4"/>
          <w:vertAlign w:val="baseline"/>
          <w:rtl w:val="0"/>
        </w:rPr>
        <w:t xml:space="preserve">Local hazards and risks</w:t>
      </w:r>
      <w:r w:rsidDel="00000000" w:rsidR="00000000" w:rsidRPr="00000000">
        <w:rPr>
          <w:rtl w:val="0"/>
        </w:rPr>
      </w:r>
    </w:p>
    <w:p w:rsidR="00000000" w:rsidDel="00000000" w:rsidP="00000000" w:rsidRDefault="00000000" w:rsidRPr="00000000" w14:paraId="0000001D">
      <w:pPr>
        <w:rPr>
          <w:i w:val="1"/>
          <w:sz w:val="18"/>
          <w:szCs w:val="18"/>
        </w:rPr>
      </w:pPr>
      <w:r w:rsidDel="00000000" w:rsidR="00000000" w:rsidRPr="00000000">
        <w:rPr>
          <w:i w:val="1"/>
          <w:sz w:val="18"/>
          <w:szCs w:val="18"/>
          <w:rtl w:val="0"/>
        </w:rPr>
        <w:t xml:space="preserve">Where to find the information: Form 2, questions 6.1 to 6.12 + Form 4.1, question 11.1 / 11.2 / 11.8 / 11.9 / 11.16 / 11.17 / 11.18 / 11.19 / 11.20</w:t>
      </w:r>
    </w:p>
    <w:p w:rsidR="00000000" w:rsidDel="00000000" w:rsidP="00000000" w:rsidRDefault="00000000" w:rsidRPr="00000000" w14:paraId="0000001E">
      <w:pPr>
        <w:rPr>
          <w:i w:val="1"/>
          <w:sz w:val="18"/>
          <w:szCs w:val="18"/>
        </w:rPr>
      </w:pPr>
      <w:r w:rsidDel="00000000" w:rsidR="00000000" w:rsidRPr="00000000">
        <w:rPr>
          <w:rtl w:val="0"/>
        </w:rPr>
      </w:r>
    </w:p>
    <w:p w:rsidR="00000000" w:rsidDel="00000000" w:rsidP="00000000" w:rsidRDefault="00000000" w:rsidRPr="00000000" w14:paraId="0000001F">
      <w:pPr>
        <w:rPr>
          <w:i w:val="1"/>
          <w:sz w:val="18"/>
          <w:szCs w:val="18"/>
        </w:rPr>
      </w:pPr>
      <w:r w:rsidDel="00000000" w:rsidR="00000000" w:rsidRPr="00000000">
        <w:rPr>
          <w:rtl w:val="0"/>
        </w:rPr>
      </w:r>
    </w:p>
    <w:p w:rsidR="00000000" w:rsidDel="00000000" w:rsidP="00000000" w:rsidRDefault="00000000" w:rsidRPr="00000000" w14:paraId="00000020">
      <w:pPr>
        <w:pBdr>
          <w:bottom w:color="00b050" w:space="1" w:sz="18" w:val="single"/>
        </w:pBdr>
        <w:rPr>
          <w:b w:val="0"/>
          <w:smallCaps w:val="0"/>
          <w:color w:val="00b050"/>
          <w:vertAlign w:val="baseline"/>
        </w:rPr>
      </w:pPr>
      <w:r w:rsidDel="00000000" w:rsidR="00000000" w:rsidRPr="00000000">
        <w:br w:type="page"/>
      </w:r>
      <w:r w:rsidDel="00000000" w:rsidR="00000000" w:rsidRPr="00000000">
        <w:rPr>
          <w:b w:val="1"/>
          <w:smallCaps w:val="1"/>
          <w:color w:val="00b050"/>
          <w:vertAlign w:val="baseline"/>
          <w:rtl w:val="0"/>
        </w:rPr>
        <w:t xml:space="preserve">2. Human context</w:t>
      </w:r>
      <w:r w:rsidDel="00000000" w:rsidR="00000000" w:rsidRPr="00000000">
        <w:rPr>
          <w:rtl w:val="0"/>
        </w:rPr>
      </w:r>
    </w:p>
    <w:p w:rsidR="00000000" w:rsidDel="00000000" w:rsidP="00000000" w:rsidRDefault="00000000" w:rsidRPr="00000000" w14:paraId="00000021">
      <w:pPr>
        <w:rPr>
          <w:vertAlign w:val="baseline"/>
        </w:rPr>
      </w:pPr>
      <w:r w:rsidDel="00000000" w:rsidR="00000000" w:rsidRPr="00000000">
        <w:rPr>
          <w:b w:val="1"/>
          <w:smallCaps w:val="1"/>
          <w:color w:val="4472c4"/>
          <w:rtl w:val="0"/>
        </w:rPr>
        <w:t xml:space="preserve">2.1. </w:t>
      </w:r>
      <w:r w:rsidDel="00000000" w:rsidR="00000000" w:rsidRPr="00000000">
        <w:rPr>
          <w:b w:val="1"/>
          <w:smallCaps w:val="1"/>
          <w:color w:val="4472c4"/>
          <w:vertAlign w:val="baseline"/>
          <w:rtl w:val="0"/>
        </w:rPr>
        <w:t xml:space="preserve">History</w:t>
      </w:r>
      <w:r w:rsidDel="00000000" w:rsidR="00000000" w:rsidRPr="00000000">
        <w:rPr>
          <w:color w:val="4472c4"/>
          <w:vertAlign w:val="baseline"/>
          <w:rtl w:val="0"/>
        </w:rPr>
        <w:t xml:space="preserve"> </w:t>
      </w:r>
      <w:r w:rsidDel="00000000" w:rsidR="00000000" w:rsidRPr="00000000">
        <w:rPr>
          <w:rtl w:val="0"/>
        </w:rPr>
      </w:r>
    </w:p>
    <w:p w:rsidR="00000000" w:rsidDel="00000000" w:rsidP="00000000" w:rsidRDefault="00000000" w:rsidRPr="00000000" w14:paraId="00000022">
      <w:pPr>
        <w:rPr>
          <w:sz w:val="20"/>
          <w:szCs w:val="20"/>
          <w:vertAlign w:val="baseline"/>
        </w:rPr>
      </w:pPr>
      <w:r w:rsidDel="00000000" w:rsidR="00000000" w:rsidRPr="00000000">
        <w:rPr>
          <w:i w:val="1"/>
          <w:sz w:val="18"/>
          <w:szCs w:val="18"/>
          <w:rtl w:val="0"/>
        </w:rPr>
        <w:t xml:space="preserve">Where to find the information: Form 1, question 4.2 / </w:t>
      </w:r>
      <w:r w:rsidDel="00000000" w:rsidR="00000000" w:rsidRPr="00000000">
        <w:rPr>
          <w:rtl w:val="0"/>
        </w:rPr>
      </w:r>
    </w:p>
    <w:p w:rsidR="00000000" w:rsidDel="00000000" w:rsidP="00000000" w:rsidRDefault="00000000" w:rsidRPr="00000000" w14:paraId="00000023">
      <w:pPr>
        <w:rPr>
          <w:sz w:val="20"/>
          <w:szCs w:val="20"/>
          <w:vertAlign w:val="baseline"/>
        </w:rPr>
      </w:pPr>
      <w:r w:rsidDel="00000000" w:rsidR="00000000" w:rsidRPr="00000000">
        <w:rPr>
          <w:rtl w:val="0"/>
        </w:rPr>
      </w:r>
    </w:p>
    <w:p w:rsidR="00000000" w:rsidDel="00000000" w:rsidP="00000000" w:rsidRDefault="00000000" w:rsidRPr="00000000" w14:paraId="00000024">
      <w:pPr>
        <w:rPr>
          <w:color w:val="000000"/>
          <w:vertAlign w:val="baseline"/>
        </w:rPr>
      </w:pPr>
      <w:r w:rsidDel="00000000" w:rsidR="00000000" w:rsidRPr="00000000">
        <w:rPr>
          <w:b w:val="1"/>
          <w:smallCaps w:val="1"/>
          <w:color w:val="4472c4"/>
          <w:rtl w:val="0"/>
        </w:rPr>
        <w:t xml:space="preserve">2.2. </w:t>
      </w:r>
      <w:r w:rsidDel="00000000" w:rsidR="00000000" w:rsidRPr="00000000">
        <w:rPr>
          <w:b w:val="1"/>
          <w:smallCaps w:val="1"/>
          <w:color w:val="4472c4"/>
          <w:vertAlign w:val="baseline"/>
          <w:rtl w:val="0"/>
        </w:rPr>
        <w:t xml:space="preserve">Population</w:t>
      </w:r>
      <w:r w:rsidDel="00000000" w:rsidR="00000000" w:rsidRPr="00000000">
        <w:rPr>
          <w:rtl w:val="0"/>
        </w:rPr>
      </w:r>
    </w:p>
    <w:p w:rsidR="00000000" w:rsidDel="00000000" w:rsidP="00000000" w:rsidRDefault="00000000" w:rsidRPr="00000000" w14:paraId="00000025">
      <w:pPr>
        <w:rPr>
          <w:b w:val="0"/>
          <w:smallCaps w:val="0"/>
          <w:sz w:val="20"/>
          <w:szCs w:val="20"/>
          <w:vertAlign w:val="baseline"/>
        </w:rPr>
      </w:pPr>
      <w:r w:rsidDel="00000000" w:rsidR="00000000" w:rsidRPr="00000000">
        <w:rPr>
          <w:i w:val="1"/>
          <w:sz w:val="18"/>
          <w:szCs w:val="18"/>
          <w:rtl w:val="0"/>
        </w:rPr>
        <w:t xml:space="preserve">Where to find the information: Form 1, question 4.1 / </w:t>
      </w:r>
      <w:r w:rsidDel="00000000" w:rsidR="00000000" w:rsidRPr="00000000">
        <w:rPr>
          <w:rtl w:val="0"/>
        </w:rPr>
      </w:r>
    </w:p>
    <w:p w:rsidR="00000000" w:rsidDel="00000000" w:rsidP="00000000" w:rsidRDefault="00000000" w:rsidRPr="00000000" w14:paraId="00000026">
      <w:pPr>
        <w:rPr>
          <w:b w:val="0"/>
          <w:smallCaps w:val="0"/>
          <w:color w:val="4472c4"/>
          <w:sz w:val="20"/>
          <w:szCs w:val="20"/>
          <w:vertAlign w:val="baseline"/>
        </w:rPr>
      </w:pPr>
      <w:r w:rsidDel="00000000" w:rsidR="00000000" w:rsidRPr="00000000">
        <w:rPr>
          <w:rtl w:val="0"/>
        </w:rPr>
      </w:r>
    </w:p>
    <w:p w:rsidR="00000000" w:rsidDel="00000000" w:rsidP="00000000" w:rsidRDefault="00000000" w:rsidRPr="00000000" w14:paraId="00000027">
      <w:pPr>
        <w:rPr>
          <w:b w:val="0"/>
          <w:smallCaps w:val="0"/>
          <w:sz w:val="20"/>
          <w:szCs w:val="20"/>
          <w:vertAlign w:val="baseline"/>
        </w:rPr>
      </w:pPr>
      <w:r w:rsidDel="00000000" w:rsidR="00000000" w:rsidRPr="00000000">
        <w:rPr>
          <w:b w:val="1"/>
          <w:smallCaps w:val="1"/>
          <w:color w:val="4472c4"/>
          <w:rtl w:val="0"/>
        </w:rPr>
        <w:t xml:space="preserve">2.3. </w:t>
      </w:r>
      <w:r w:rsidDel="00000000" w:rsidR="00000000" w:rsidRPr="00000000">
        <w:rPr>
          <w:b w:val="1"/>
          <w:smallCaps w:val="1"/>
          <w:color w:val="4472c4"/>
          <w:vertAlign w:val="baseline"/>
          <w:rtl w:val="0"/>
        </w:rPr>
        <w:t xml:space="preserve">Main economic activities </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i w:val="1"/>
          <w:sz w:val="18"/>
          <w:szCs w:val="18"/>
        </w:rPr>
      </w:pPr>
      <w:r w:rsidDel="00000000" w:rsidR="00000000" w:rsidRPr="00000000">
        <w:rPr>
          <w:i w:val="1"/>
          <w:sz w:val="18"/>
          <w:szCs w:val="18"/>
          <w:rtl w:val="0"/>
        </w:rPr>
        <w:t xml:space="preserve">Where to find the information: Form 2, question 5.8 + Form 3.1, question 4.4 + Form 3.2, question 4.8</w:t>
      </w:r>
    </w:p>
    <w:p w:rsidR="00000000" w:rsidDel="00000000" w:rsidP="00000000" w:rsidRDefault="00000000" w:rsidRPr="00000000" w14:paraId="00000029">
      <w:pPr>
        <w:spacing w:line="240" w:lineRule="auto"/>
        <w:jc w:val="both"/>
        <w:rPr>
          <w:b w:val="0"/>
          <w:smallCaps w:val="0"/>
          <w:sz w:val="20"/>
          <w:szCs w:val="20"/>
          <w:vertAlign w:val="baseline"/>
        </w:rPr>
      </w:pPr>
      <w:r w:rsidDel="00000000" w:rsidR="00000000" w:rsidRPr="00000000">
        <w:rPr>
          <w:rtl w:val="0"/>
        </w:rPr>
      </w:r>
    </w:p>
    <w:p w:rsidR="00000000" w:rsidDel="00000000" w:rsidP="00000000" w:rsidRDefault="00000000" w:rsidRPr="00000000" w14:paraId="0000002A">
      <w:pPr>
        <w:spacing w:line="240" w:lineRule="auto"/>
        <w:jc w:val="both"/>
        <w:rPr>
          <w:b w:val="0"/>
          <w:smallCaps w:val="0"/>
          <w:color w:val="4472c4"/>
          <w:vertAlign w:val="baseline"/>
        </w:rPr>
      </w:pPr>
      <w:r w:rsidDel="00000000" w:rsidR="00000000" w:rsidRPr="00000000">
        <w:rPr>
          <w:b w:val="1"/>
          <w:smallCaps w:val="1"/>
          <w:color w:val="4472c4"/>
          <w:rtl w:val="0"/>
        </w:rPr>
        <w:t xml:space="preserve">2.4. </w:t>
      </w:r>
      <w:r w:rsidDel="00000000" w:rsidR="00000000" w:rsidRPr="00000000">
        <w:rPr>
          <w:b w:val="1"/>
          <w:smallCaps w:val="1"/>
          <w:color w:val="4472c4"/>
          <w:vertAlign w:val="baseline"/>
          <w:rtl w:val="0"/>
        </w:rPr>
        <w:t xml:space="preserve">Governance </w:t>
      </w:r>
      <w:r w:rsidDel="00000000" w:rsidR="00000000" w:rsidRPr="00000000">
        <w:rPr>
          <w:rtl w:val="0"/>
        </w:rPr>
      </w:r>
    </w:p>
    <w:p w:rsidR="00000000" w:rsidDel="00000000" w:rsidP="00000000" w:rsidRDefault="00000000" w:rsidRPr="00000000" w14:paraId="0000002B">
      <w:pPr>
        <w:rPr>
          <w:i w:val="1"/>
          <w:sz w:val="18"/>
          <w:szCs w:val="18"/>
        </w:rPr>
      </w:pPr>
      <w:r w:rsidDel="00000000" w:rsidR="00000000" w:rsidRPr="00000000">
        <w:rPr>
          <w:i w:val="1"/>
          <w:sz w:val="18"/>
          <w:szCs w:val="18"/>
          <w:rtl w:val="0"/>
        </w:rPr>
        <w:t xml:space="preserve">Where to find the information: Form 1, question 4.3 + Form 3.1, question 4.1 + Form 3.2, question 4.7</w:t>
      </w:r>
    </w:p>
    <w:p w:rsidR="00000000" w:rsidDel="00000000" w:rsidP="00000000" w:rsidRDefault="00000000" w:rsidRPr="00000000" w14:paraId="0000002C">
      <w:pPr>
        <w:rPr>
          <w:i w:val="1"/>
          <w:sz w:val="18"/>
          <w:szCs w:val="18"/>
        </w:rPr>
      </w:pPr>
      <w:r w:rsidDel="00000000" w:rsidR="00000000" w:rsidRPr="00000000">
        <w:rPr>
          <w:rtl w:val="0"/>
        </w:rPr>
      </w:r>
    </w:p>
    <w:p w:rsidR="00000000" w:rsidDel="00000000" w:rsidP="00000000" w:rsidRDefault="00000000" w:rsidRPr="00000000" w14:paraId="0000002D">
      <w:pPr>
        <w:rPr>
          <w:i w:val="1"/>
          <w:sz w:val="18"/>
          <w:szCs w:val="18"/>
        </w:rPr>
      </w:pPr>
      <w:r w:rsidDel="00000000" w:rsidR="00000000" w:rsidRPr="00000000">
        <w:rPr>
          <w:rtl w:val="0"/>
        </w:rPr>
      </w:r>
    </w:p>
    <w:p w:rsidR="00000000" w:rsidDel="00000000" w:rsidP="00000000" w:rsidRDefault="00000000" w:rsidRPr="00000000" w14:paraId="0000002E">
      <w:pPr>
        <w:spacing w:line="240" w:lineRule="auto"/>
        <w:jc w:val="both"/>
        <w:rPr>
          <w:b w:val="1"/>
          <w:smallCaps w:val="1"/>
          <w:color w:val="4472c4"/>
        </w:rPr>
      </w:pPr>
      <w:r w:rsidDel="00000000" w:rsidR="00000000" w:rsidRPr="00000000">
        <w:rPr>
          <w:b w:val="1"/>
          <w:smallCaps w:val="1"/>
          <w:color w:val="4472c4"/>
          <w:rtl w:val="0"/>
        </w:rPr>
        <w:t xml:space="preserve">2.5. Stakeholder mapping</w:t>
      </w:r>
    </w:p>
    <w:p w:rsidR="00000000" w:rsidDel="00000000" w:rsidP="00000000" w:rsidRDefault="00000000" w:rsidRPr="00000000" w14:paraId="0000002F">
      <w:pPr>
        <w:rPr>
          <w:i w:val="1"/>
          <w:sz w:val="18"/>
          <w:szCs w:val="18"/>
        </w:rPr>
      </w:pPr>
      <w:r w:rsidDel="00000000" w:rsidR="00000000" w:rsidRPr="00000000">
        <w:rPr>
          <w:i w:val="1"/>
          <w:sz w:val="18"/>
          <w:szCs w:val="18"/>
          <w:rtl w:val="0"/>
        </w:rPr>
        <w:t xml:space="preserve">Where to find the information: Form 1, question 4.3 / 4.10 / 4.11 + Form 5.1, question 4 + </w:t>
      </w:r>
      <w:sdt>
        <w:sdtPr>
          <w:tag w:val="goog_rdk_15"/>
        </w:sdtPr>
        <w:sdtContent>
          <w:ins w:author="julien hosta" w:id="3" w:date="2021-07-12T10:36:03Z">
            <w:r w:rsidDel="00000000" w:rsidR="00000000" w:rsidRPr="00000000">
              <w:rPr>
                <w:i w:val="1"/>
                <w:sz w:val="18"/>
                <w:szCs w:val="18"/>
                <w:rtl w:val="0"/>
              </w:rPr>
              <w:t xml:space="preserve">Form 4, </w:t>
            </w:r>
            <w:r w:rsidDel="00000000" w:rsidR="00000000" w:rsidRPr="00000000">
              <w:rPr>
                <w:i w:val="1"/>
                <w:sz w:val="18"/>
                <w:szCs w:val="18"/>
                <w:rtl w:val="0"/>
              </w:rPr>
              <w:t xml:space="preserve">questions</w:t>
            </w:r>
            <w:r w:rsidDel="00000000" w:rsidR="00000000" w:rsidRPr="00000000">
              <w:rPr>
                <w:i w:val="1"/>
                <w:sz w:val="18"/>
                <w:szCs w:val="18"/>
                <w:rtl w:val="0"/>
              </w:rPr>
              <w:t xml:space="preserve"> 11.22</w:t>
            </w:r>
          </w:ins>
        </w:sdtContent>
      </w:sdt>
      <w:r w:rsidDel="00000000" w:rsidR="00000000" w:rsidRPr="00000000">
        <w:rPr>
          <w:i w:val="1"/>
          <w:sz w:val="18"/>
          <w:szCs w:val="18"/>
          <w:rtl w:val="0"/>
        </w:rPr>
        <w:t xml:space="preserve">Form 5.2, question 3</w:t>
      </w:r>
    </w:p>
    <w:p w:rsidR="00000000" w:rsidDel="00000000" w:rsidP="00000000" w:rsidRDefault="00000000" w:rsidRPr="00000000" w14:paraId="00000030">
      <w:pPr>
        <w:rPr>
          <w:i w:val="1"/>
          <w:sz w:val="18"/>
          <w:szCs w:val="18"/>
        </w:rPr>
      </w:pPr>
      <w:r w:rsidDel="00000000" w:rsidR="00000000" w:rsidRPr="00000000">
        <w:rPr>
          <w:i w:val="1"/>
          <w:sz w:val="18"/>
          <w:szCs w:val="18"/>
          <w:rtl w:val="0"/>
        </w:rPr>
        <w:t xml:space="preserve">All forms? </w:t>
      </w:r>
    </w:p>
    <w:p w:rsidR="00000000" w:rsidDel="00000000" w:rsidP="00000000" w:rsidRDefault="00000000" w:rsidRPr="00000000" w14:paraId="00000031">
      <w:pPr>
        <w:rPr>
          <w:i w:val="1"/>
          <w:sz w:val="18"/>
          <w:szCs w:val="18"/>
        </w:rPr>
      </w:pPr>
      <w:r w:rsidDel="00000000" w:rsidR="00000000" w:rsidRPr="00000000">
        <w:rPr>
          <w:rtl w:val="0"/>
        </w:rPr>
      </w:r>
    </w:p>
    <w:p w:rsidR="00000000" w:rsidDel="00000000" w:rsidP="00000000" w:rsidRDefault="00000000" w:rsidRPr="00000000" w14:paraId="00000032">
      <w:pPr>
        <w:rPr>
          <w:i w:val="1"/>
          <w:sz w:val="18"/>
          <w:szCs w:val="18"/>
        </w:rPr>
      </w:pPr>
      <w:r w:rsidDel="00000000" w:rsidR="00000000" w:rsidRPr="00000000">
        <w:rPr>
          <w:rtl w:val="0"/>
        </w:rPr>
      </w:r>
    </w:p>
    <w:p w:rsidR="00000000" w:rsidDel="00000000" w:rsidP="00000000" w:rsidRDefault="00000000" w:rsidRPr="00000000" w14:paraId="00000033">
      <w:pPr>
        <w:rPr>
          <w:i w:val="1"/>
          <w:sz w:val="18"/>
          <w:szCs w:val="18"/>
        </w:rPr>
      </w:pPr>
      <w:r w:rsidDel="00000000" w:rsidR="00000000" w:rsidRPr="00000000">
        <w:rPr>
          <w:rtl w:val="0"/>
        </w:rPr>
      </w:r>
    </w:p>
    <w:p w:rsidR="00000000" w:rsidDel="00000000" w:rsidP="00000000" w:rsidRDefault="00000000" w:rsidRPr="00000000" w14:paraId="00000034">
      <w:pPr>
        <w:rPr>
          <w:i w:val="1"/>
          <w:sz w:val="18"/>
          <w:szCs w:val="18"/>
        </w:rPr>
      </w:pPr>
      <w:r w:rsidDel="00000000" w:rsidR="00000000" w:rsidRPr="00000000">
        <w:rPr>
          <w:rtl w:val="0"/>
        </w:rPr>
      </w:r>
    </w:p>
    <w:p w:rsidR="00000000" w:rsidDel="00000000" w:rsidP="00000000" w:rsidRDefault="00000000" w:rsidRPr="00000000" w14:paraId="00000035">
      <w:pPr>
        <w:rPr>
          <w:i w:val="1"/>
          <w:sz w:val="18"/>
          <w:szCs w:val="18"/>
        </w:rPr>
      </w:pPr>
      <w:r w:rsidDel="00000000" w:rsidR="00000000" w:rsidRPr="00000000">
        <w:rPr>
          <w:rtl w:val="0"/>
        </w:rPr>
      </w:r>
    </w:p>
    <w:p w:rsidR="00000000" w:rsidDel="00000000" w:rsidP="00000000" w:rsidRDefault="00000000" w:rsidRPr="00000000" w14:paraId="00000036">
      <w:pPr>
        <w:rPr>
          <w:i w:val="1"/>
          <w:sz w:val="18"/>
          <w:szCs w:val="18"/>
        </w:rPr>
      </w:pPr>
      <w:r w:rsidDel="00000000" w:rsidR="00000000" w:rsidRPr="00000000">
        <w:rPr>
          <w:rtl w:val="0"/>
        </w:rPr>
      </w:r>
    </w:p>
    <w:p w:rsidR="00000000" w:rsidDel="00000000" w:rsidP="00000000" w:rsidRDefault="00000000" w:rsidRPr="00000000" w14:paraId="00000037">
      <w:pPr>
        <w:rPr>
          <w:i w:val="1"/>
          <w:sz w:val="18"/>
          <w:szCs w:val="18"/>
        </w:rPr>
      </w:pPr>
      <w:r w:rsidDel="00000000" w:rsidR="00000000" w:rsidRPr="00000000">
        <w:rPr>
          <w:rtl w:val="0"/>
        </w:rPr>
      </w:r>
    </w:p>
    <w:p w:rsidR="00000000" w:rsidDel="00000000" w:rsidP="00000000" w:rsidRDefault="00000000" w:rsidRPr="00000000" w14:paraId="00000038">
      <w:pPr>
        <w:rPr>
          <w:i w:val="1"/>
          <w:sz w:val="18"/>
          <w:szCs w:val="18"/>
        </w:rPr>
      </w:pPr>
      <w:r w:rsidDel="00000000" w:rsidR="00000000" w:rsidRPr="00000000">
        <w:rPr>
          <w:rtl w:val="0"/>
        </w:rPr>
      </w:r>
    </w:p>
    <w:tbl>
      <w:tblPr>
        <w:tblStyle w:val="Table1"/>
        <w:tblW w:w="15468.000000000002" w:type="dxa"/>
        <w:jc w:val="left"/>
        <w:tblInd w:w="70.0" w:type="pct"/>
        <w:tblLayout w:type="fixed"/>
        <w:tblLook w:val="0000"/>
      </w:tblPr>
      <w:tblGrid>
        <w:gridCol w:w="1590"/>
        <w:gridCol w:w="1243"/>
        <w:gridCol w:w="3481"/>
        <w:gridCol w:w="1910"/>
        <w:gridCol w:w="1910"/>
        <w:gridCol w:w="1910"/>
        <w:gridCol w:w="3424"/>
        <w:tblGridChange w:id="0">
          <w:tblGrid>
            <w:gridCol w:w="1590"/>
            <w:gridCol w:w="1243"/>
            <w:gridCol w:w="3481"/>
            <w:gridCol w:w="1910"/>
            <w:gridCol w:w="1910"/>
            <w:gridCol w:w="1910"/>
            <w:gridCol w:w="3424"/>
          </w:tblGrid>
        </w:tblGridChange>
      </w:tblGrid>
      <w:tr>
        <w:trPr>
          <w:trHeight w:val="375" w:hRule="atLeast"/>
        </w:trPr>
        <w:tc>
          <w:tcPr>
            <w:gridSpan w:val="3"/>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9">
            <w:pPr>
              <w:spacing w:after="0" w:line="240" w:lineRule="auto"/>
              <w:rPr/>
            </w:pPr>
            <w:r w:rsidDel="00000000" w:rsidR="00000000" w:rsidRPr="00000000">
              <w:rPr>
                <w:b w:val="1"/>
                <w:rtl w:val="0"/>
              </w:rPr>
              <w:t xml:space="preserve">Stakeholder Register /Mapping</w:t>
            </w:r>
            <w:r w:rsidDel="00000000" w:rsidR="00000000" w:rsidRPr="00000000">
              <w:rPr>
                <w:rtl w:val="0"/>
              </w:rPr>
            </w:r>
          </w:p>
          <w:p w:rsidR="00000000" w:rsidDel="00000000" w:rsidP="00000000" w:rsidRDefault="00000000" w:rsidRPr="00000000" w14:paraId="0000003A">
            <w:pPr>
              <w:spacing w:after="0" w:line="240" w:lineRule="auto"/>
              <w:rPr>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D">
            <w:pPr>
              <w:spacing w:after="0" w:line="240" w:lineRule="auto"/>
              <w:rPr>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E">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F">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00" w:hRule="atLeast"/>
        </w:trPr>
        <w:tc>
          <w:tcPr>
            <w:gridSpan w:val="7"/>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1">
            <w:pPr>
              <w:spacing w:after="0" w:line="240" w:lineRule="auto"/>
              <w:rPr>
                <w:color w:val="ff0000"/>
              </w:rPr>
            </w:pPr>
            <w:r w:rsidDel="00000000" w:rsidR="00000000" w:rsidRPr="00000000">
              <w:rPr>
                <w:color w:val="ff0000"/>
                <w:rtl w:val="0"/>
              </w:rPr>
              <w:t xml:space="preserve">(Identify all stakeholders to this project organising them per groups; if helpful, it is possible to use PESTLE – see annex- analysis to help identify them)</w:t>
            </w:r>
          </w:p>
        </w:tc>
      </w:tr>
      <w:tr>
        <w:trPr>
          <w:trHeight w:val="300" w:hRule="atLeast"/>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8">
            <w:pPr>
              <w:spacing w:after="0" w:line="240" w:lineRule="auto"/>
              <w:rPr/>
            </w:pPr>
            <w:r w:rsidDel="00000000" w:rsidR="00000000" w:rsidRPr="00000000">
              <w:rPr>
                <w:b w:val="1"/>
                <w:rtl w:val="0"/>
              </w:rPr>
              <w:t xml:space="preserve">Location: </w:t>
            </w:r>
            <w:r w:rsidDel="00000000" w:rsidR="00000000" w:rsidRPr="00000000">
              <w:rPr>
                <w:rtl w:val="0"/>
              </w:rPr>
            </w:r>
          </w:p>
          <w:p w:rsidR="00000000" w:rsidDel="00000000" w:rsidP="00000000" w:rsidRDefault="00000000" w:rsidRPr="00000000" w14:paraId="00000049">
            <w:pPr>
              <w:spacing w:after="0"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A">
            <w:pPr>
              <w:spacing w:after="0"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B">
            <w:pPr>
              <w:spacing w:after="0"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C">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D">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E">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4F">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1515" w:hRule="atLeast"/>
        </w:trPr>
        <w:tc>
          <w:tcPr>
            <w:tcBorders>
              <w:top w:color="000000" w:space="0" w:sz="8" w:val="single"/>
              <w:left w:color="000000" w:space="0" w:sz="8" w:val="single"/>
              <w:bottom w:color="000000" w:space="0" w:sz="8" w:val="single"/>
              <w:right w:color="000000" w:space="0" w:sz="8" w:val="single"/>
            </w:tcBorders>
            <w:shd w:fill="e2efda" w:val="clear"/>
            <w:vAlign w:val="top"/>
          </w:tcPr>
          <w:p w:rsidR="00000000" w:rsidDel="00000000" w:rsidP="00000000" w:rsidRDefault="00000000" w:rsidRPr="00000000" w14:paraId="00000050">
            <w:pPr>
              <w:spacing w:after="0" w:line="240" w:lineRule="auto"/>
              <w:rPr/>
            </w:pPr>
            <w:r w:rsidDel="00000000" w:rsidR="00000000" w:rsidRPr="00000000">
              <w:rPr>
                <w:b w:val="1"/>
                <w:rtl w:val="0"/>
              </w:rPr>
              <w:t xml:space="preserve">Stakeholder Group </w:t>
              <w:br w:type="textWrapping"/>
            </w:r>
            <w:r w:rsidDel="00000000" w:rsidR="00000000" w:rsidRPr="00000000">
              <w:rPr>
                <w:color w:val="ff0000"/>
                <w:sz w:val="18"/>
                <w:szCs w:val="18"/>
                <w:rtl w:val="0"/>
              </w:rPr>
              <w:t xml:space="preserve">(groups can be modified based on the context; add as much lines as needed)</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shd w:fill="e2efda" w:val="clear"/>
            <w:vAlign w:val="top"/>
          </w:tcPr>
          <w:p w:rsidR="00000000" w:rsidDel="00000000" w:rsidP="00000000" w:rsidRDefault="00000000" w:rsidRPr="00000000" w14:paraId="00000051">
            <w:pPr>
              <w:spacing w:after="0" w:line="240" w:lineRule="auto"/>
              <w:rPr/>
            </w:pPr>
            <w:r w:rsidDel="00000000" w:rsidR="00000000" w:rsidRPr="00000000">
              <w:rPr>
                <w:b w:val="1"/>
                <w:rtl w:val="0"/>
              </w:rPr>
              <w:t xml:space="preserve">Stakeholder Name</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shd w:fill="e2efda" w:val="clear"/>
            <w:vAlign w:val="top"/>
          </w:tcPr>
          <w:p w:rsidR="00000000" w:rsidDel="00000000" w:rsidP="00000000" w:rsidRDefault="00000000" w:rsidRPr="00000000" w14:paraId="00000052">
            <w:pPr>
              <w:spacing w:after="0" w:line="240" w:lineRule="auto"/>
              <w:rPr/>
            </w:pPr>
            <w:r w:rsidDel="00000000" w:rsidR="00000000" w:rsidRPr="00000000">
              <w:rPr>
                <w:b w:val="1"/>
                <w:rtl w:val="0"/>
              </w:rPr>
              <w:t xml:space="preserve">Role, Title, Department, etc.</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shd w:fill="e2efda" w:val="clear"/>
            <w:vAlign w:val="top"/>
          </w:tcPr>
          <w:p w:rsidR="00000000" w:rsidDel="00000000" w:rsidP="00000000" w:rsidRDefault="00000000" w:rsidRPr="00000000" w14:paraId="00000053">
            <w:pPr>
              <w:spacing w:after="0" w:line="240" w:lineRule="auto"/>
              <w:rPr/>
            </w:pPr>
            <w:r w:rsidDel="00000000" w:rsidR="00000000" w:rsidRPr="00000000">
              <w:rPr>
                <w:b w:val="1"/>
                <w:rtl w:val="0"/>
              </w:rPr>
              <w:t xml:space="preserve">Contact Details </w:t>
              <w:br w:type="textWrapping"/>
            </w:r>
            <w:r w:rsidDel="00000000" w:rsidR="00000000" w:rsidRPr="00000000">
              <w:rPr>
                <w:sz w:val="18"/>
                <w:szCs w:val="18"/>
                <w:rtl w:val="0"/>
              </w:rPr>
              <w:t xml:space="preserve">(Phone, Email, Address, etc.)</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shd w:fill="e2efda" w:val="clear"/>
            <w:vAlign w:val="top"/>
          </w:tcPr>
          <w:p w:rsidR="00000000" w:rsidDel="00000000" w:rsidP="00000000" w:rsidRDefault="00000000" w:rsidRPr="00000000" w14:paraId="00000054">
            <w:pPr>
              <w:spacing w:after="0" w:line="240" w:lineRule="auto"/>
              <w:rPr/>
            </w:pPr>
            <w:r w:rsidDel="00000000" w:rsidR="00000000" w:rsidRPr="00000000">
              <w:rPr>
                <w:b w:val="1"/>
                <w:rtl w:val="0"/>
              </w:rPr>
              <w:t xml:space="preserve">Role </w:t>
              <w:br w:type="textWrapping"/>
            </w:r>
            <w:r w:rsidDel="00000000" w:rsidR="00000000" w:rsidRPr="00000000">
              <w:rPr>
                <w:sz w:val="18"/>
                <w:szCs w:val="18"/>
                <w:rtl w:val="0"/>
              </w:rPr>
              <w:t xml:space="preserve">(what is their task or job related to the affected community)</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shd w:fill="e2efda" w:val="clear"/>
            <w:vAlign w:val="top"/>
          </w:tcPr>
          <w:p w:rsidR="00000000" w:rsidDel="00000000" w:rsidP="00000000" w:rsidRDefault="00000000" w:rsidRPr="00000000" w14:paraId="00000055">
            <w:pPr>
              <w:spacing w:after="0" w:line="240" w:lineRule="auto"/>
              <w:rPr/>
            </w:pPr>
            <w:r w:rsidDel="00000000" w:rsidR="00000000" w:rsidRPr="00000000">
              <w:rPr>
                <w:b w:val="1"/>
                <w:rtl w:val="0"/>
              </w:rPr>
              <w:t xml:space="preserve">Stake </w:t>
              <w:br w:type="textWrapping"/>
            </w:r>
            <w:r w:rsidDel="00000000" w:rsidR="00000000" w:rsidRPr="00000000">
              <w:rPr>
                <w:sz w:val="18"/>
                <w:szCs w:val="18"/>
                <w:rtl w:val="0"/>
              </w:rPr>
              <w:t xml:space="preserve">(what role could this stakeholder play in the project)</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shd w:fill="e2efda" w:val="clear"/>
            <w:vAlign w:val="top"/>
          </w:tcPr>
          <w:p w:rsidR="00000000" w:rsidDel="00000000" w:rsidP="00000000" w:rsidRDefault="00000000" w:rsidRPr="00000000" w14:paraId="00000056">
            <w:pPr>
              <w:spacing w:after="0" w:line="240" w:lineRule="auto"/>
              <w:rPr/>
            </w:pPr>
            <w:r w:rsidDel="00000000" w:rsidR="00000000" w:rsidRPr="00000000">
              <w:rPr>
                <w:b w:val="1"/>
                <w:rtl w:val="0"/>
              </w:rPr>
              <w:t xml:space="preserve">Additional comment</w:t>
            </w:r>
            <w:r w:rsidDel="00000000" w:rsidR="00000000" w:rsidRPr="00000000">
              <w:rPr>
                <w:rtl w:val="0"/>
              </w:rPr>
            </w:r>
          </w:p>
        </w:tc>
      </w:tr>
      <w:tr>
        <w:trPr>
          <w:trHeight w:val="180" w:hRule="atLeast"/>
        </w:trPr>
        <w:tc>
          <w:tcPr>
            <w:vMerge w:val="restart"/>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57">
            <w:pPr>
              <w:spacing w:after="0" w:line="240" w:lineRule="auto"/>
              <w:rPr>
                <w:sz w:val="20"/>
                <w:szCs w:val="20"/>
              </w:rPr>
            </w:pPr>
            <w:r w:rsidDel="00000000" w:rsidR="00000000" w:rsidRPr="00000000">
              <w:rPr>
                <w:b w:val="1"/>
                <w:sz w:val="18"/>
                <w:szCs w:val="18"/>
                <w:rtl w:val="0"/>
              </w:rPr>
              <w:t xml:space="preserve">Affected Community</w:t>
            </w:r>
            <w:r w:rsidDel="00000000" w:rsidR="00000000" w:rsidRPr="00000000">
              <w:rPr>
                <w:b w:val="1"/>
                <w:sz w:val="20"/>
                <w:szCs w:val="20"/>
                <w:rtl w:val="0"/>
              </w:rPr>
              <w:t xml:space="preserve"> </w:t>
              <w:br w:type="textWrapping"/>
            </w:r>
            <w:r w:rsidDel="00000000" w:rsidR="00000000" w:rsidRPr="00000000">
              <w:rPr>
                <w:color w:val="ff0000"/>
                <w:sz w:val="16"/>
                <w:szCs w:val="16"/>
                <w:rtl w:val="0"/>
              </w:rPr>
              <w:t xml:space="preserve">(include also vulnerable groups)</w:t>
            </w:r>
            <w:r w:rsidDel="00000000" w:rsidR="00000000" w:rsidRPr="00000000">
              <w:rPr>
                <w:rtl w:val="0"/>
              </w:rPr>
            </w:r>
          </w:p>
          <w:p w:rsidR="00000000" w:rsidDel="00000000" w:rsidP="00000000" w:rsidRDefault="00000000" w:rsidRPr="00000000" w14:paraId="00000058">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9">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A">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B">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D">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E">
            <w:pPr>
              <w:spacing w:after="0" w:line="240" w:lineRule="auto"/>
              <w:rPr>
                <w:sz w:val="20"/>
                <w:szCs w:val="20"/>
              </w:rPr>
            </w:pPr>
            <w:r w:rsidDel="00000000" w:rsidR="00000000" w:rsidRPr="00000000">
              <w:rPr>
                <w:sz w:val="20"/>
                <w:szCs w:val="20"/>
                <w:rtl w:val="0"/>
              </w:rPr>
              <w:t xml:space="preserve"> </w:t>
            </w:r>
          </w:p>
        </w:tc>
      </w:tr>
      <w:tr>
        <w:trPr>
          <w:trHeight w:val="2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5F">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0">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1">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2">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3">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4">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5">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66">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7">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8">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9">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B">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C">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6D">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E">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F">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0">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1">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2">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3">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74">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75">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76">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77">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78">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79">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7A">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7B">
            <w:pPr>
              <w:spacing w:after="0" w:before="0" w:line="240" w:lineRule="auto"/>
              <w:ind w:left="0" w:firstLine="0"/>
              <w:rPr>
                <w:sz w:val="20"/>
                <w:szCs w:val="20"/>
              </w:rPr>
            </w:pPr>
            <w:r w:rsidDel="00000000" w:rsidR="00000000" w:rsidRPr="00000000">
              <w:rPr>
                <w:rtl w:val="0"/>
              </w:rPr>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7C">
            <w:pPr>
              <w:spacing w:after="0" w:line="240" w:lineRule="auto"/>
              <w:rPr>
                <w:sz w:val="20"/>
                <w:szCs w:val="20"/>
              </w:rPr>
            </w:pPr>
            <w:r w:rsidDel="00000000" w:rsidR="00000000" w:rsidRPr="00000000">
              <w:rPr>
                <w:sz w:val="20"/>
                <w:szCs w:val="20"/>
                <w:rtl w:val="0"/>
              </w:rPr>
              <w:t xml:space="preserve"> </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7D">
            <w:pPr>
              <w:spacing w:after="0" w:line="240" w:lineRule="auto"/>
              <w:rPr>
                <w:sz w:val="20"/>
                <w:szCs w:val="20"/>
              </w:rPr>
            </w:pPr>
            <w:r w:rsidDel="00000000" w:rsidR="00000000" w:rsidRPr="00000000">
              <w:rPr>
                <w:rtl w:val="0"/>
              </w:rPr>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7E">
            <w:pPr>
              <w:spacing w:after="0" w:line="240" w:lineRule="auto"/>
              <w:rPr>
                <w:sz w:val="20"/>
                <w:szCs w:val="20"/>
              </w:rPr>
            </w:pPr>
            <w:r w:rsidDel="00000000" w:rsidR="00000000" w:rsidRPr="00000000">
              <w:rPr>
                <w:sz w:val="20"/>
                <w:szCs w:val="20"/>
                <w:rtl w:val="0"/>
              </w:rPr>
              <w:t xml:space="preserve"> </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7F">
            <w:pPr>
              <w:spacing w:after="0" w:line="240" w:lineRule="auto"/>
              <w:rPr>
                <w:sz w:val="20"/>
                <w:szCs w:val="20"/>
              </w:rPr>
            </w:pPr>
            <w:r w:rsidDel="00000000" w:rsidR="00000000" w:rsidRPr="00000000">
              <w:rPr>
                <w:sz w:val="20"/>
                <w:szCs w:val="20"/>
                <w:rtl w:val="0"/>
              </w:rPr>
              <w:t xml:space="preserve"> </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80">
            <w:pPr>
              <w:spacing w:after="0" w:line="240" w:lineRule="auto"/>
              <w:rPr>
                <w:sz w:val="20"/>
                <w:szCs w:val="20"/>
              </w:rPr>
            </w:pPr>
            <w:r w:rsidDel="00000000" w:rsidR="00000000" w:rsidRPr="00000000">
              <w:rPr>
                <w:sz w:val="20"/>
                <w:szCs w:val="20"/>
                <w:rtl w:val="0"/>
              </w:rPr>
              <w:t xml:space="preserve"> </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081">
            <w:pPr>
              <w:spacing w:after="0" w:line="240" w:lineRule="auto"/>
              <w:rPr>
                <w:sz w:val="20"/>
                <w:szCs w:val="20"/>
              </w:rPr>
            </w:pPr>
            <w:r w:rsidDel="00000000" w:rsidR="00000000" w:rsidRPr="00000000">
              <w:rPr>
                <w:sz w:val="20"/>
                <w:szCs w:val="20"/>
                <w:rtl w:val="0"/>
              </w:rPr>
              <w:t xml:space="preserve"> </w:t>
            </w:r>
          </w:p>
        </w:tc>
      </w:tr>
      <w:tr>
        <w:trPr>
          <w:trHeight w:val="106.05468749999957" w:hRule="atLeast"/>
        </w:trPr>
        <w:tc>
          <w:tcPr>
            <w:vMerge w:val="continue"/>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082">
            <w:pPr>
              <w:spacing w:after="0" w:before="0" w:line="240" w:lineRule="auto"/>
              <w:ind w:left="0" w:firstLine="0"/>
              <w:rPr>
                <w:sz w:val="20"/>
                <w:szCs w:val="20"/>
              </w:rPr>
            </w:pPr>
            <w:r w:rsidDel="00000000" w:rsidR="00000000" w:rsidRPr="00000000">
              <w:rPr>
                <w:rtl w:val="0"/>
              </w:rPr>
            </w:r>
          </w:p>
        </w:tc>
        <w:tc>
          <w:tcPr>
            <w:tcBorders>
              <w:top w:color="000000" w:space="0" w:sz="4" w:val="single"/>
              <w:left w:color="000000" w:space="0" w:sz="0" w:val="nil"/>
              <w:bottom w:color="000000" w:space="0" w:sz="8" w:val="single"/>
              <w:right w:color="000000" w:space="0" w:sz="4" w:val="single"/>
            </w:tcBorders>
          </w:tcPr>
          <w:p w:rsidR="00000000" w:rsidDel="00000000" w:rsidP="00000000" w:rsidRDefault="00000000" w:rsidRPr="00000000" w14:paraId="00000083">
            <w:pPr>
              <w:spacing w:after="0" w:line="240" w:lineRule="auto"/>
              <w:rPr>
                <w:sz w:val="20"/>
                <w:szCs w:val="20"/>
              </w:rPr>
            </w:pPr>
            <w:r w:rsidDel="00000000" w:rsidR="00000000" w:rsidRPr="00000000">
              <w:rPr>
                <w:sz w:val="20"/>
                <w:szCs w:val="20"/>
                <w:rtl w:val="0"/>
              </w:rPr>
              <w:t xml:space="preserve"> </w:t>
            </w:r>
          </w:p>
        </w:tc>
        <w:tc>
          <w:tcPr>
            <w:tcBorders>
              <w:top w:color="000000" w:space="0" w:sz="4" w:val="single"/>
              <w:left w:color="000000" w:space="0" w:sz="0" w:val="nil"/>
              <w:bottom w:color="000000" w:space="0" w:sz="8" w:val="single"/>
              <w:right w:color="000000" w:space="0" w:sz="4" w:val="single"/>
            </w:tcBorders>
          </w:tcPr>
          <w:p w:rsidR="00000000" w:rsidDel="00000000" w:rsidP="00000000" w:rsidRDefault="00000000" w:rsidRPr="00000000" w14:paraId="00000084">
            <w:pPr>
              <w:spacing w:after="0" w:line="240" w:lineRule="auto"/>
              <w:rPr>
                <w:sz w:val="20"/>
                <w:szCs w:val="20"/>
              </w:rPr>
            </w:pPr>
            <w:r w:rsidDel="00000000" w:rsidR="00000000" w:rsidRPr="00000000">
              <w:rPr>
                <w:rtl w:val="0"/>
              </w:rPr>
            </w:r>
          </w:p>
        </w:tc>
        <w:tc>
          <w:tcPr>
            <w:tcBorders>
              <w:top w:color="000000" w:space="0" w:sz="4" w:val="single"/>
              <w:left w:color="000000" w:space="0" w:sz="0" w:val="nil"/>
              <w:bottom w:color="000000" w:space="0" w:sz="8" w:val="single"/>
              <w:right w:color="000000" w:space="0" w:sz="4" w:val="single"/>
            </w:tcBorders>
          </w:tcPr>
          <w:p w:rsidR="00000000" w:rsidDel="00000000" w:rsidP="00000000" w:rsidRDefault="00000000" w:rsidRPr="00000000" w14:paraId="00000085">
            <w:pPr>
              <w:spacing w:after="0" w:line="240" w:lineRule="auto"/>
              <w:rPr>
                <w:sz w:val="20"/>
                <w:szCs w:val="20"/>
              </w:rPr>
            </w:pPr>
            <w:r w:rsidDel="00000000" w:rsidR="00000000" w:rsidRPr="00000000">
              <w:rPr>
                <w:sz w:val="20"/>
                <w:szCs w:val="20"/>
                <w:rtl w:val="0"/>
              </w:rPr>
              <w:t xml:space="preserve"> </w:t>
            </w:r>
          </w:p>
        </w:tc>
        <w:tc>
          <w:tcPr>
            <w:tcBorders>
              <w:top w:color="000000" w:space="0" w:sz="4" w:val="single"/>
              <w:left w:color="000000" w:space="0" w:sz="0" w:val="nil"/>
              <w:bottom w:color="000000" w:space="0" w:sz="8" w:val="single"/>
              <w:right w:color="000000" w:space="0" w:sz="4" w:val="single"/>
            </w:tcBorders>
          </w:tcPr>
          <w:p w:rsidR="00000000" w:rsidDel="00000000" w:rsidP="00000000" w:rsidRDefault="00000000" w:rsidRPr="00000000" w14:paraId="00000086">
            <w:pPr>
              <w:spacing w:after="0" w:line="240" w:lineRule="auto"/>
              <w:rPr>
                <w:sz w:val="20"/>
                <w:szCs w:val="20"/>
              </w:rPr>
            </w:pPr>
            <w:r w:rsidDel="00000000" w:rsidR="00000000" w:rsidRPr="00000000">
              <w:rPr>
                <w:sz w:val="20"/>
                <w:szCs w:val="20"/>
                <w:rtl w:val="0"/>
              </w:rPr>
              <w:t xml:space="preserve"> </w:t>
            </w:r>
          </w:p>
        </w:tc>
        <w:tc>
          <w:tcPr>
            <w:tcBorders>
              <w:top w:color="000000" w:space="0" w:sz="4" w:val="single"/>
              <w:left w:color="000000" w:space="0" w:sz="0" w:val="nil"/>
              <w:bottom w:color="000000" w:space="0" w:sz="8" w:val="single"/>
              <w:right w:color="000000" w:space="0" w:sz="4" w:val="single"/>
            </w:tcBorders>
          </w:tcPr>
          <w:p w:rsidR="00000000" w:rsidDel="00000000" w:rsidP="00000000" w:rsidRDefault="00000000" w:rsidRPr="00000000" w14:paraId="00000087">
            <w:pPr>
              <w:spacing w:after="0" w:line="240" w:lineRule="auto"/>
              <w:rPr>
                <w:sz w:val="20"/>
                <w:szCs w:val="20"/>
              </w:rPr>
            </w:pPr>
            <w:r w:rsidDel="00000000" w:rsidR="00000000" w:rsidRPr="00000000">
              <w:rPr>
                <w:sz w:val="20"/>
                <w:szCs w:val="20"/>
                <w:rtl w:val="0"/>
              </w:rPr>
              <w:t xml:space="preserve"> </w:t>
            </w:r>
          </w:p>
        </w:tc>
        <w:tc>
          <w:tcPr>
            <w:tcBorders>
              <w:top w:color="000000" w:space="0" w:sz="4" w:val="single"/>
              <w:left w:color="000000" w:space="0" w:sz="0" w:val="nil"/>
              <w:bottom w:color="000000" w:space="0" w:sz="8" w:val="single"/>
              <w:right w:color="000000" w:space="0" w:sz="4" w:val="single"/>
            </w:tcBorders>
          </w:tcPr>
          <w:p w:rsidR="00000000" w:rsidDel="00000000" w:rsidP="00000000" w:rsidRDefault="00000000" w:rsidRPr="00000000" w14:paraId="00000088">
            <w:pPr>
              <w:spacing w:after="0" w:line="240" w:lineRule="auto"/>
              <w:rPr>
                <w:sz w:val="20"/>
                <w:szCs w:val="20"/>
              </w:rPr>
            </w:pPr>
            <w:r w:rsidDel="00000000" w:rsidR="00000000" w:rsidRPr="00000000">
              <w:rPr>
                <w:sz w:val="20"/>
                <w:szCs w:val="20"/>
                <w:rtl w:val="0"/>
              </w:rPr>
              <w:t xml:space="preserve"> </w:t>
            </w:r>
          </w:p>
        </w:tc>
      </w:tr>
      <w:tr>
        <w:trPr>
          <w:trHeight w:val="300" w:hRule="atLeast"/>
        </w:trPr>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89">
            <w:pPr>
              <w:spacing w:after="0" w:line="240" w:lineRule="auto"/>
              <w:rPr>
                <w:sz w:val="18"/>
                <w:szCs w:val="18"/>
              </w:rPr>
            </w:pPr>
            <w:r w:rsidDel="00000000" w:rsidR="00000000" w:rsidRPr="00000000">
              <w:rPr>
                <w:b w:val="1"/>
                <w:sz w:val="18"/>
                <w:szCs w:val="18"/>
                <w:rtl w:val="0"/>
              </w:rPr>
              <w:t xml:space="preserve">Host Community</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B">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D">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E">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F">
            <w:pPr>
              <w:spacing w:after="0" w:line="240" w:lineRule="auto"/>
              <w:rPr>
                <w:sz w:val="20"/>
                <w:szCs w:val="20"/>
              </w:rPr>
            </w:pPr>
            <w:r w:rsidDel="00000000" w:rsidR="00000000" w:rsidRPr="00000000">
              <w:rPr>
                <w:sz w:val="20"/>
                <w:szCs w:val="20"/>
                <w:rtl w:val="0"/>
              </w:rPr>
              <w:t xml:space="preserve"> </w:t>
            </w:r>
          </w:p>
        </w:tc>
      </w:tr>
      <w:tr>
        <w:trPr>
          <w:trHeight w:val="300" w:hRule="atLeast"/>
        </w:trPr>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90">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1">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2">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3">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4">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5">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6">
            <w:pPr>
              <w:spacing w:after="0" w:line="240" w:lineRule="auto"/>
              <w:rPr>
                <w:sz w:val="20"/>
                <w:szCs w:val="20"/>
              </w:rPr>
            </w:pPr>
            <w:r w:rsidDel="00000000" w:rsidR="00000000" w:rsidRPr="00000000">
              <w:rPr>
                <w:sz w:val="20"/>
                <w:szCs w:val="20"/>
                <w:rtl w:val="0"/>
              </w:rPr>
              <w:t xml:space="preserve"> </w:t>
            </w:r>
          </w:p>
        </w:tc>
      </w:tr>
      <w:tr>
        <w:trPr>
          <w:trHeight w:val="300" w:hRule="atLeast"/>
        </w:trPr>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97">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8">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9">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B">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D">
            <w:pPr>
              <w:spacing w:after="0" w:line="240" w:lineRule="auto"/>
              <w:rPr>
                <w:sz w:val="20"/>
                <w:szCs w:val="20"/>
              </w:rPr>
            </w:pPr>
            <w:r w:rsidDel="00000000" w:rsidR="00000000" w:rsidRPr="00000000">
              <w:rPr>
                <w:sz w:val="20"/>
                <w:szCs w:val="20"/>
                <w:rtl w:val="0"/>
              </w:rPr>
              <w:t xml:space="preserve"> </w:t>
            </w:r>
          </w:p>
        </w:tc>
      </w:tr>
      <w:tr>
        <w:trPr>
          <w:trHeight w:val="315" w:hRule="atLeast"/>
        </w:trPr>
        <w:tc>
          <w:tcPr>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09E">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9F">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A0">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A1">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A2">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A3">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A4">
            <w:pPr>
              <w:spacing w:after="0" w:line="240" w:lineRule="auto"/>
              <w:rPr>
                <w:sz w:val="20"/>
                <w:szCs w:val="20"/>
              </w:rPr>
            </w:pPr>
            <w:r w:rsidDel="00000000" w:rsidR="00000000" w:rsidRPr="00000000">
              <w:rPr>
                <w:sz w:val="20"/>
                <w:szCs w:val="20"/>
                <w:rtl w:val="0"/>
              </w:rPr>
              <w:t xml:space="preserve"> </w:t>
            </w:r>
          </w:p>
        </w:tc>
      </w:tr>
      <w:tr>
        <w:trPr>
          <w:trHeight w:val="315" w:hRule="atLeast"/>
        </w:trPr>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A5">
            <w:pPr>
              <w:spacing w:after="0" w:line="240" w:lineRule="auto"/>
              <w:rPr>
                <w:sz w:val="18"/>
                <w:szCs w:val="18"/>
              </w:rPr>
            </w:pPr>
            <w:r w:rsidDel="00000000" w:rsidR="00000000" w:rsidRPr="00000000">
              <w:rPr>
                <w:b w:val="1"/>
                <w:sz w:val="18"/>
                <w:szCs w:val="18"/>
                <w:rtl w:val="0"/>
              </w:rPr>
              <w:t xml:space="preserve">Authorities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A6">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7">
            <w:pPr>
              <w:spacing w:after="0" w:line="240" w:lineRule="auto"/>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A8">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A9">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A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AB">
            <w:pPr>
              <w:spacing w:after="0" w:line="240" w:lineRule="auto"/>
              <w:rPr>
                <w:sz w:val="20"/>
                <w:szCs w:val="20"/>
              </w:rPr>
            </w:pPr>
            <w:r w:rsidDel="00000000" w:rsidR="00000000" w:rsidRPr="00000000">
              <w:rPr>
                <w:sz w:val="20"/>
                <w:szCs w:val="20"/>
                <w:rtl w:val="0"/>
              </w:rPr>
              <w:t xml:space="preserve"> </w:t>
            </w:r>
          </w:p>
        </w:tc>
      </w:tr>
      <w:tr>
        <w:trPr>
          <w:trHeight w:val="85" w:hRule="atLeast"/>
        </w:trPr>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AC">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AD">
            <w:pPr>
              <w:spacing w:after="0" w:line="240" w:lineRule="auto"/>
              <w:rPr>
                <w:sz w:val="20"/>
                <w:szCs w:val="20"/>
              </w:rPr>
            </w:pPr>
            <w:r w:rsidDel="00000000" w:rsidR="00000000" w:rsidRPr="00000000">
              <w:rPr>
                <w:sz w:val="20"/>
                <w:szCs w:val="20"/>
                <w:rtl w:val="0"/>
              </w:rPr>
              <w:t xml:space="preserve">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AE">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AF">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0">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1">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2">
            <w:pPr>
              <w:spacing w:after="0" w:line="240" w:lineRule="auto"/>
              <w:rPr>
                <w:sz w:val="20"/>
                <w:szCs w:val="20"/>
              </w:rPr>
            </w:pPr>
            <w:r w:rsidDel="00000000" w:rsidR="00000000" w:rsidRPr="00000000">
              <w:rPr>
                <w:sz w:val="20"/>
                <w:szCs w:val="20"/>
                <w:rtl w:val="0"/>
              </w:rPr>
              <w:t xml:space="preserve"> </w:t>
            </w:r>
          </w:p>
        </w:tc>
      </w:tr>
      <w:tr>
        <w:trPr>
          <w:trHeight w:val="222" w:hRule="atLeast"/>
        </w:trPr>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B3">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4">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5">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6">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7">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8">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9">
            <w:pPr>
              <w:spacing w:after="0" w:line="240" w:lineRule="auto"/>
              <w:rPr>
                <w:sz w:val="20"/>
                <w:szCs w:val="20"/>
              </w:rPr>
            </w:pPr>
            <w:r w:rsidDel="00000000" w:rsidR="00000000" w:rsidRPr="00000000">
              <w:rPr>
                <w:sz w:val="20"/>
                <w:szCs w:val="20"/>
                <w:rtl w:val="0"/>
              </w:rPr>
              <w:t xml:space="preserve"> </w:t>
            </w:r>
          </w:p>
        </w:tc>
      </w:tr>
      <w:tr>
        <w:trPr>
          <w:trHeight w:val="300" w:hRule="atLeast"/>
        </w:trPr>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BA">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B">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D">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E">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BF">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C0">
            <w:pPr>
              <w:spacing w:after="0" w:line="240" w:lineRule="auto"/>
              <w:rPr>
                <w:sz w:val="20"/>
                <w:szCs w:val="20"/>
              </w:rPr>
            </w:pPr>
            <w:r w:rsidDel="00000000" w:rsidR="00000000" w:rsidRPr="00000000">
              <w:rPr>
                <w:sz w:val="20"/>
                <w:szCs w:val="20"/>
                <w:rtl w:val="0"/>
              </w:rPr>
              <w:t xml:space="preserve"> </w:t>
            </w:r>
          </w:p>
        </w:tc>
      </w:tr>
      <w:tr>
        <w:trPr>
          <w:trHeight w:val="85" w:hRule="atLeast"/>
        </w:trPr>
        <w:tc>
          <w:tcPr>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0C1">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C2">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C3">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C4">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C5">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C6">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C7">
            <w:pPr>
              <w:spacing w:after="0" w:line="240" w:lineRule="auto"/>
              <w:rPr>
                <w:sz w:val="20"/>
                <w:szCs w:val="20"/>
              </w:rPr>
            </w:pPr>
            <w:r w:rsidDel="00000000" w:rsidR="00000000" w:rsidRPr="00000000">
              <w:rPr>
                <w:sz w:val="20"/>
                <w:szCs w:val="20"/>
                <w:rtl w:val="0"/>
              </w:rPr>
              <w:t xml:space="preserve"> </w:t>
            </w:r>
          </w:p>
        </w:tc>
      </w:tr>
      <w:tr>
        <w:trPr>
          <w:trHeight w:val="180" w:hRule="atLeast"/>
        </w:trPr>
        <w:tc>
          <w:tcPr>
            <w:vMerge w:val="restart"/>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C8">
            <w:pPr>
              <w:spacing w:after="0" w:line="240" w:lineRule="auto"/>
              <w:rPr>
                <w:sz w:val="18"/>
                <w:szCs w:val="18"/>
              </w:rPr>
            </w:pPr>
            <w:r w:rsidDel="00000000" w:rsidR="00000000" w:rsidRPr="00000000">
              <w:rPr>
                <w:b w:val="1"/>
                <w:sz w:val="18"/>
                <w:szCs w:val="18"/>
                <w:rtl w:val="0"/>
              </w:rPr>
              <w:t xml:space="preserve">Providers, Suppliers, Construction workers</w:t>
            </w:r>
            <w:r w:rsidDel="00000000" w:rsidR="00000000" w:rsidRPr="00000000">
              <w:rPr>
                <w:rtl w:val="0"/>
              </w:rPr>
            </w:r>
          </w:p>
          <w:p w:rsidR="00000000" w:rsidDel="00000000" w:rsidP="00000000" w:rsidRDefault="00000000" w:rsidRPr="00000000" w14:paraId="000000C9">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0CA">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0CB">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C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CD">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CE">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CF">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0">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1">
            <w:pPr>
              <w:spacing w:after="0" w:line="240" w:lineRule="auto"/>
              <w:rPr>
                <w:sz w:val="20"/>
                <w:szCs w:val="20"/>
              </w:rPr>
            </w:pPr>
            <w:r w:rsidDel="00000000" w:rsidR="00000000" w:rsidRPr="00000000">
              <w:rPr>
                <w:sz w:val="20"/>
                <w:szCs w:val="20"/>
                <w:rtl w:val="0"/>
              </w:rPr>
              <w:t xml:space="preserve"> </w:t>
            </w:r>
          </w:p>
        </w:tc>
      </w:tr>
      <w:tr>
        <w:trPr>
          <w:trHeight w:val="18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D2">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3">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4">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5">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6">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7">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8">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D9">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B">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C">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D">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E">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DF">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E0">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1">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2">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3">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4">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5">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6">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E7">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8">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9">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A">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B">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D">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EE">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F">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0">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1">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2">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3">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4">
            <w:pPr>
              <w:spacing w:after="0" w:line="240" w:lineRule="auto"/>
              <w:rPr>
                <w:sz w:val="20"/>
                <w:szCs w:val="20"/>
              </w:rPr>
            </w:pPr>
            <w:r w:rsidDel="00000000" w:rsidR="00000000" w:rsidRPr="00000000">
              <w:rPr>
                <w:sz w:val="20"/>
                <w:szCs w:val="20"/>
                <w:rtl w:val="0"/>
              </w:rPr>
              <w:t xml:space="preserve"> </w:t>
            </w:r>
          </w:p>
        </w:tc>
      </w:tr>
      <w:tr>
        <w:trPr>
          <w:trHeight w:val="315" w:hRule="atLeast"/>
        </w:trPr>
        <w:tc>
          <w:tcPr>
            <w:vMerge w:val="continue"/>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0F5">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F6">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F7">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F8">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F9">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F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FB">
            <w:pPr>
              <w:spacing w:after="0" w:line="240" w:lineRule="auto"/>
              <w:rPr>
                <w:sz w:val="20"/>
                <w:szCs w:val="20"/>
              </w:rPr>
            </w:pPr>
            <w:r w:rsidDel="00000000" w:rsidR="00000000" w:rsidRPr="00000000">
              <w:rPr>
                <w:sz w:val="20"/>
                <w:szCs w:val="20"/>
                <w:rtl w:val="0"/>
              </w:rPr>
              <w:t xml:space="preserve"> </w:t>
            </w:r>
          </w:p>
        </w:tc>
      </w:tr>
      <w:tr>
        <w:trPr>
          <w:trHeight w:val="210" w:hRule="atLeast"/>
        </w:trPr>
        <w:tc>
          <w:tcPr>
            <w:vMerge w:val="restart"/>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FC">
            <w:pPr>
              <w:spacing w:after="0" w:line="240" w:lineRule="auto"/>
              <w:rPr>
                <w:sz w:val="18"/>
                <w:szCs w:val="18"/>
              </w:rPr>
            </w:pPr>
            <w:r w:rsidDel="00000000" w:rsidR="00000000" w:rsidRPr="00000000">
              <w:rPr>
                <w:b w:val="1"/>
                <w:sz w:val="18"/>
                <w:szCs w:val="18"/>
                <w:rtl w:val="0"/>
              </w:rPr>
              <w:t xml:space="preserve">Local organisations or associations</w:t>
            </w:r>
            <w:r w:rsidDel="00000000" w:rsidR="00000000" w:rsidRPr="00000000">
              <w:rPr>
                <w:rtl w:val="0"/>
              </w:rPr>
            </w:r>
          </w:p>
          <w:p w:rsidR="00000000" w:rsidDel="00000000" w:rsidP="00000000" w:rsidRDefault="00000000" w:rsidRPr="00000000" w14:paraId="000000FD">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0FE">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0FF">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00">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01">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02">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03">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04">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5">
            <w:pPr>
              <w:spacing w:after="0" w:line="240" w:lineRule="auto"/>
              <w:rPr>
                <w:sz w:val="20"/>
                <w:szCs w:val="20"/>
              </w:rPr>
            </w:pPr>
            <w:r w:rsidDel="00000000" w:rsidR="00000000" w:rsidRPr="00000000">
              <w:rPr>
                <w:sz w:val="20"/>
                <w:szCs w:val="20"/>
                <w:rtl w:val="0"/>
              </w:rPr>
              <w:t xml:space="preserve">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06">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7">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8">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9">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A">
            <w:pPr>
              <w:spacing w:after="0" w:line="240" w:lineRule="auto"/>
              <w:rPr>
                <w:sz w:val="20"/>
                <w:szCs w:val="20"/>
              </w:rPr>
            </w:pPr>
            <w:r w:rsidDel="00000000" w:rsidR="00000000" w:rsidRPr="00000000">
              <w:rPr>
                <w:sz w:val="20"/>
                <w:szCs w:val="20"/>
                <w:rtl w:val="0"/>
              </w:rPr>
              <w:t xml:space="preserve"> </w:t>
            </w:r>
          </w:p>
        </w:tc>
      </w:tr>
      <w:tr>
        <w:trPr>
          <w:trHeight w:val="18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0B">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10D">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E">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F">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0">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1">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12">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3">
            <w:pPr>
              <w:spacing w:after="0" w:line="240" w:lineRule="auto"/>
              <w:rPr>
                <w:sz w:val="20"/>
                <w:szCs w:val="20"/>
              </w:rPr>
            </w:pPr>
            <w:r w:rsidDel="00000000" w:rsidR="00000000" w:rsidRPr="00000000">
              <w:rPr>
                <w:sz w:val="20"/>
                <w:szCs w:val="20"/>
                <w:rtl w:val="0"/>
              </w:rPr>
              <w:t xml:space="preserve">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14">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5">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6">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7">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8">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19">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1B">
            <w:pPr>
              <w:spacing w:after="0" w:line="240" w:lineRule="auto"/>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1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D">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E">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F">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20">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1">
            <w:pPr>
              <w:spacing w:after="0" w:line="240" w:lineRule="auto"/>
              <w:rPr>
                <w:sz w:val="20"/>
                <w:szCs w:val="20"/>
              </w:rPr>
            </w:pPr>
            <w:r w:rsidDel="00000000" w:rsidR="00000000" w:rsidRPr="00000000">
              <w:rPr>
                <w:sz w:val="20"/>
                <w:szCs w:val="20"/>
                <w:rtl w:val="0"/>
              </w:rPr>
              <w:t xml:space="preserve">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22">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3">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4">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5">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6">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27">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8">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9">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B">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D">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2E">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2F">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0">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1">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2">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3">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4">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35">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6">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7">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8">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9">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3B">
            <w:pPr>
              <w:spacing w:after="0" w:line="240" w:lineRule="auto"/>
              <w:rPr>
                <w:sz w:val="20"/>
                <w:szCs w:val="20"/>
              </w:rPr>
            </w:pPr>
            <w:r w:rsidDel="00000000" w:rsidR="00000000" w:rsidRPr="00000000">
              <w:rPr>
                <w:sz w:val="20"/>
                <w:szCs w:val="20"/>
                <w:rtl w:val="0"/>
              </w:rPr>
              <w:t xml:space="preserve"> </w:t>
            </w:r>
          </w:p>
        </w:tc>
      </w:tr>
      <w:tr>
        <w:trPr>
          <w:trHeight w:val="315" w:hRule="atLeast"/>
        </w:trPr>
        <w:tc>
          <w:tcPr>
            <w:vMerge w:val="continue"/>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13C">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3D">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3E">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3F">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40">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41">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42">
            <w:pPr>
              <w:spacing w:after="0" w:line="240" w:lineRule="auto"/>
              <w:rPr>
                <w:sz w:val="20"/>
                <w:szCs w:val="20"/>
              </w:rPr>
            </w:pPr>
            <w:r w:rsidDel="00000000" w:rsidR="00000000" w:rsidRPr="00000000">
              <w:rPr>
                <w:sz w:val="20"/>
                <w:szCs w:val="20"/>
                <w:rtl w:val="0"/>
              </w:rPr>
              <w:t xml:space="preserve"> </w:t>
            </w:r>
          </w:p>
        </w:tc>
      </w:tr>
      <w:tr>
        <w:tc>
          <w:tcPr>
            <w:vMerge w:val="restart"/>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43">
            <w:pPr>
              <w:spacing w:after="0" w:line="240" w:lineRule="auto"/>
              <w:rPr>
                <w:sz w:val="18"/>
                <w:szCs w:val="18"/>
              </w:rPr>
            </w:pPr>
            <w:r w:rsidDel="00000000" w:rsidR="00000000" w:rsidRPr="00000000">
              <w:rPr>
                <w:b w:val="1"/>
                <w:sz w:val="18"/>
                <w:szCs w:val="18"/>
                <w:rtl w:val="0"/>
              </w:rPr>
              <w:t xml:space="preserve">Influencers, opinion leaders</w:t>
            </w:r>
            <w:r w:rsidDel="00000000" w:rsidR="00000000" w:rsidRPr="00000000">
              <w:rPr>
                <w:rtl w:val="0"/>
              </w:rPr>
            </w:r>
          </w:p>
          <w:p w:rsidR="00000000" w:rsidDel="00000000" w:rsidP="00000000" w:rsidRDefault="00000000" w:rsidRPr="00000000" w14:paraId="00000144">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45">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46">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47">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48">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49">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4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4B">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4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4D">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4E">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4F">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0">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1">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2">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3">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4">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5">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56">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7">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8">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9">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B">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C">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5D">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E">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5F">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0">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1">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2">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3">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64">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5">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6">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7">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8">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9">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A">
            <w:pPr>
              <w:spacing w:after="0" w:line="240" w:lineRule="auto"/>
              <w:rPr>
                <w:sz w:val="20"/>
                <w:szCs w:val="20"/>
              </w:rPr>
            </w:pPr>
            <w:r w:rsidDel="00000000" w:rsidR="00000000" w:rsidRPr="00000000">
              <w:rPr>
                <w:sz w:val="20"/>
                <w:szCs w:val="20"/>
                <w:rtl w:val="0"/>
              </w:rPr>
              <w:t xml:space="preserve"> </w:t>
            </w:r>
          </w:p>
        </w:tc>
      </w:tr>
      <w:tr>
        <w:trPr>
          <w:trHeight w:val="315"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6B">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6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6D">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6E">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6F">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70">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71">
            <w:pPr>
              <w:spacing w:after="0" w:line="240" w:lineRule="auto"/>
              <w:rPr>
                <w:sz w:val="20"/>
                <w:szCs w:val="20"/>
              </w:rPr>
            </w:pPr>
            <w:r w:rsidDel="00000000" w:rsidR="00000000" w:rsidRPr="00000000">
              <w:rPr>
                <w:sz w:val="20"/>
                <w:szCs w:val="20"/>
                <w:rtl w:val="0"/>
              </w:rPr>
              <w:t xml:space="preserve"> </w:t>
            </w:r>
          </w:p>
        </w:tc>
      </w:tr>
      <w:tr>
        <w:trPr>
          <w:trHeight w:val="180" w:hRule="atLeast"/>
        </w:trPr>
        <w:tc>
          <w:tcPr>
            <w:vMerge w:val="restart"/>
            <w:tcBorders>
              <w:top w:color="000000" w:space="0" w:sz="8" w:val="single"/>
              <w:left w:color="000000" w:space="0" w:sz="8" w:val="single"/>
              <w:bottom w:color="000000" w:space="0" w:sz="0" w:val="nil"/>
              <w:right w:color="000000" w:space="0" w:sz="8" w:val="single"/>
            </w:tcBorders>
          </w:tcPr>
          <w:p w:rsidR="00000000" w:rsidDel="00000000" w:rsidP="00000000" w:rsidRDefault="00000000" w:rsidRPr="00000000" w14:paraId="00000172">
            <w:pPr>
              <w:spacing w:after="0" w:line="240" w:lineRule="auto"/>
              <w:rPr>
                <w:sz w:val="18"/>
                <w:szCs w:val="18"/>
              </w:rPr>
            </w:pPr>
            <w:r w:rsidDel="00000000" w:rsidR="00000000" w:rsidRPr="00000000">
              <w:rPr>
                <w:b w:val="1"/>
                <w:sz w:val="18"/>
                <w:szCs w:val="18"/>
                <w:rtl w:val="0"/>
              </w:rPr>
              <w:t xml:space="preserve">Communication Media</w:t>
            </w:r>
            <w:r w:rsidDel="00000000" w:rsidR="00000000" w:rsidRPr="00000000">
              <w:rPr>
                <w:rtl w:val="0"/>
              </w:rPr>
            </w:r>
          </w:p>
          <w:p w:rsidR="00000000" w:rsidDel="00000000" w:rsidP="00000000" w:rsidRDefault="00000000" w:rsidRPr="00000000" w14:paraId="00000173">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174">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175">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176">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77">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8">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9">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A">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B">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D">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7E">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F">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0">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1">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2">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3">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4">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85">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6">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7">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8">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9">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B">
            <w:pPr>
              <w:spacing w:after="0" w:line="240" w:lineRule="auto"/>
              <w:rPr>
                <w:sz w:val="20"/>
                <w:szCs w:val="20"/>
              </w:rPr>
            </w:pPr>
            <w:r w:rsidDel="00000000" w:rsidR="00000000" w:rsidRPr="00000000">
              <w:rPr>
                <w:sz w:val="20"/>
                <w:szCs w:val="20"/>
                <w:rtl w:val="0"/>
              </w:rPr>
              <w:t xml:space="preserve"> </w:t>
            </w:r>
          </w:p>
        </w:tc>
      </w:tr>
      <w:tr>
        <w:trPr>
          <w:trHeight w:val="2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8C">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D">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E">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F">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90">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91">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92">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93">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94">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95">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96">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97">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98">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99">
            <w:pPr>
              <w:spacing w:after="0" w:line="240" w:lineRule="auto"/>
              <w:rPr>
                <w:sz w:val="20"/>
                <w:szCs w:val="20"/>
              </w:rPr>
            </w:pPr>
            <w:r w:rsidDel="00000000" w:rsidR="00000000" w:rsidRPr="00000000">
              <w:rPr>
                <w:sz w:val="20"/>
                <w:szCs w:val="20"/>
                <w:rtl w:val="0"/>
              </w:rPr>
              <w:t xml:space="preserve"> </w:t>
            </w:r>
          </w:p>
        </w:tc>
      </w:tr>
      <w:tr>
        <w:trPr>
          <w:trHeight w:val="315" w:hRule="atLeast"/>
        </w:trPr>
        <w:tc>
          <w:tcPr>
            <w:vMerge w:val="continue"/>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19A">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9B">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9C">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9D">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9E">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9F">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A0">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restart"/>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A1">
            <w:pPr>
              <w:spacing w:after="0" w:line="240" w:lineRule="auto"/>
              <w:rPr>
                <w:sz w:val="18"/>
                <w:szCs w:val="18"/>
              </w:rPr>
            </w:pPr>
            <w:r w:rsidDel="00000000" w:rsidR="00000000" w:rsidRPr="00000000">
              <w:rPr>
                <w:b w:val="1"/>
                <w:sz w:val="18"/>
                <w:szCs w:val="18"/>
                <w:rtl w:val="0"/>
              </w:rPr>
              <w:t xml:space="preserve">Education</w:t>
            </w:r>
            <w:r w:rsidDel="00000000" w:rsidR="00000000" w:rsidRPr="00000000">
              <w:rPr>
                <w:rtl w:val="0"/>
              </w:rPr>
            </w:r>
          </w:p>
          <w:p w:rsidR="00000000" w:rsidDel="00000000" w:rsidP="00000000" w:rsidRDefault="00000000" w:rsidRPr="00000000" w14:paraId="000001A2">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A3">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A4">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A5">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A6">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1A7">
            <w:pPr>
              <w:spacing w:after="0" w:line="240" w:lineRule="auto"/>
              <w:rPr>
                <w:sz w:val="18"/>
                <w:szCs w:val="18"/>
              </w:rPr>
            </w:pPr>
            <w:r w:rsidDel="00000000" w:rsidR="00000000" w:rsidRPr="00000000">
              <w:rPr>
                <w:b w:val="1"/>
                <w:sz w:val="18"/>
                <w:szCs w:val="18"/>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A8">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A9">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AA">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AB">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A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AD">
            <w:pPr>
              <w:spacing w:after="0" w:line="240" w:lineRule="auto"/>
              <w:rPr>
                <w:sz w:val="20"/>
                <w:szCs w:val="20"/>
              </w:rPr>
            </w:pPr>
            <w:r w:rsidDel="00000000" w:rsidR="00000000" w:rsidRPr="00000000">
              <w:rPr>
                <w:sz w:val="20"/>
                <w:szCs w:val="20"/>
                <w:rtl w:val="0"/>
              </w:rPr>
              <w:t xml:space="preserve"> </w:t>
            </w:r>
          </w:p>
        </w:tc>
      </w:tr>
      <w:tr>
        <w:trPr>
          <w:trHeight w:val="18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AE">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AF">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0">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1">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2">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3">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4">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B5">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6">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7">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8">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9">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B">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BC">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D">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E">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BF">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0">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1">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2">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C3">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4">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5">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6">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7">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8">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9">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CA">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B">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C">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D">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E">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CF">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D0">
            <w:pPr>
              <w:spacing w:after="0" w:line="240" w:lineRule="auto"/>
              <w:rPr>
                <w:sz w:val="20"/>
                <w:szCs w:val="20"/>
              </w:rPr>
            </w:pPr>
            <w:r w:rsidDel="00000000" w:rsidR="00000000" w:rsidRPr="00000000">
              <w:rPr>
                <w:sz w:val="20"/>
                <w:szCs w:val="20"/>
                <w:rtl w:val="0"/>
              </w:rPr>
              <w:t xml:space="preserve"> </w:t>
            </w:r>
          </w:p>
        </w:tc>
      </w:tr>
      <w:tr>
        <w:trPr>
          <w:trHeight w:val="315" w:hRule="atLeast"/>
        </w:trPr>
        <w:tc>
          <w:tcPr>
            <w:vMerge w:val="continue"/>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1D1">
            <w:pPr>
              <w:spacing w:after="0" w:before="0" w:line="240" w:lineRule="auto"/>
              <w:ind w:left="0" w:firstLine="0"/>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D2">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D3">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D4">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D5">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D6">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1D7">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restart"/>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D8">
            <w:pPr>
              <w:spacing w:after="0" w:line="240" w:lineRule="auto"/>
              <w:rPr>
                <w:sz w:val="18"/>
                <w:szCs w:val="18"/>
              </w:rPr>
            </w:pPr>
            <w:r w:rsidDel="00000000" w:rsidR="00000000" w:rsidRPr="00000000">
              <w:rPr>
                <w:b w:val="1"/>
                <w:sz w:val="18"/>
                <w:szCs w:val="18"/>
                <w:rtl w:val="0"/>
              </w:rPr>
              <w:t xml:space="preserve">Other </w:t>
            </w:r>
            <w:r w:rsidDel="00000000" w:rsidR="00000000" w:rsidRPr="00000000">
              <w:rPr>
                <w:rtl w:val="0"/>
              </w:rPr>
            </w:r>
          </w:p>
          <w:p w:rsidR="00000000" w:rsidDel="00000000" w:rsidP="00000000" w:rsidRDefault="00000000" w:rsidRPr="00000000" w14:paraId="000001D9">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1DA">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1DB">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1DC">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1DD">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1DE">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1DF">
            <w:pPr>
              <w:spacing w:after="0" w:line="240" w:lineRule="auto"/>
              <w:rPr>
                <w:sz w:val="20"/>
                <w:szCs w:val="20"/>
              </w:rPr>
            </w:pPr>
            <w:r w:rsidDel="00000000" w:rsidR="00000000" w:rsidRPr="00000000">
              <w:rPr>
                <w:b w:val="1"/>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0">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1">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2">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3">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4">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5">
            <w:pPr>
              <w:spacing w:after="0" w:line="240" w:lineRule="auto"/>
              <w:rPr>
                <w:sz w:val="20"/>
                <w:szCs w:val="20"/>
              </w:rPr>
            </w:pPr>
            <w:r w:rsidDel="00000000" w:rsidR="00000000" w:rsidRPr="00000000">
              <w:rPr>
                <w:sz w:val="20"/>
                <w:szCs w:val="20"/>
                <w:rtl w:val="0"/>
              </w:rPr>
              <w:t xml:space="preserve"> </w:t>
            </w:r>
          </w:p>
        </w:tc>
      </w:tr>
      <w:tr>
        <w:trPr>
          <w:trHeight w:val="2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E6">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7">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8">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9">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A">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B">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C">
            <w:pPr>
              <w:spacing w:after="0" w:line="240" w:lineRule="auto"/>
              <w:rPr>
                <w:sz w:val="20"/>
                <w:szCs w:val="20"/>
              </w:rPr>
            </w:pPr>
            <w:r w:rsidDel="00000000" w:rsidR="00000000" w:rsidRPr="00000000">
              <w:rPr>
                <w:sz w:val="20"/>
                <w:szCs w:val="20"/>
                <w:rtl w:val="0"/>
              </w:rPr>
              <w:t xml:space="preserve"> </w:t>
            </w:r>
          </w:p>
        </w:tc>
      </w:tr>
      <w:tr>
        <w:trPr>
          <w:trHeight w:val="2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ED">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E">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EF">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0">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1">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2">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3">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F4">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5">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6">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7">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8">
            <w:pPr>
              <w:spacing w:after="0" w:line="240" w:lineRule="auto"/>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9">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A">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1FB">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D">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E">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FF">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0">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1">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202">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3">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4">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5">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6">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7">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8">
            <w:pPr>
              <w:spacing w:after="0" w:line="240" w:lineRule="auto"/>
              <w:rPr>
                <w:sz w:val="20"/>
                <w:szCs w:val="20"/>
              </w:rPr>
            </w:pPr>
            <w:r w:rsidDel="00000000" w:rsidR="00000000" w:rsidRPr="00000000">
              <w:rPr>
                <w:sz w:val="20"/>
                <w:szCs w:val="20"/>
                <w:rtl w:val="0"/>
              </w:rPr>
              <w:t xml:space="preserve"> </w:t>
            </w:r>
          </w:p>
        </w:tc>
      </w:tr>
      <w:tr>
        <w:trPr>
          <w:trHeight w:val="300" w:hRule="atLeast"/>
        </w:trPr>
        <w:tc>
          <w:tcPr>
            <w:vMerge w:val="continue"/>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209">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A">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B">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C">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D">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E">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0F">
            <w:pPr>
              <w:spacing w:after="0" w:line="240" w:lineRule="auto"/>
              <w:rPr>
                <w:sz w:val="20"/>
                <w:szCs w:val="20"/>
              </w:rPr>
            </w:pPr>
            <w:r w:rsidDel="00000000" w:rsidR="00000000" w:rsidRPr="00000000">
              <w:rPr>
                <w:sz w:val="20"/>
                <w:szCs w:val="20"/>
                <w:rtl w:val="0"/>
              </w:rPr>
              <w:t xml:space="preserve"> </w:t>
            </w:r>
          </w:p>
        </w:tc>
      </w:tr>
      <w:tr>
        <w:trPr>
          <w:trHeight w:val="315" w:hRule="atLeast"/>
        </w:trPr>
        <w:tc>
          <w:tcPr>
            <w:vMerge w:val="continue"/>
            <w:tcBorders>
              <w:top w:color="000000" w:space="0" w:sz="0" w:val="nil"/>
              <w:left w:color="000000" w:space="0" w:sz="8" w:val="single"/>
              <w:bottom w:color="000000" w:space="0" w:sz="8" w:val="single"/>
              <w:right w:color="000000" w:space="0" w:sz="8" w:val="single"/>
            </w:tcBorders>
          </w:tcPr>
          <w:p w:rsidR="00000000" w:rsidDel="00000000" w:rsidP="00000000" w:rsidRDefault="00000000" w:rsidRPr="00000000" w14:paraId="00000210">
            <w:pP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211">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212">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213">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214">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215">
            <w:pPr>
              <w:spacing w:after="0" w:line="24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216">
            <w:pPr>
              <w:spacing w:after="0" w:line="240" w:lineRule="auto"/>
              <w:rPr>
                <w:sz w:val="20"/>
                <w:szCs w:val="20"/>
              </w:rPr>
            </w:pPr>
            <w:r w:rsidDel="00000000" w:rsidR="00000000" w:rsidRPr="00000000">
              <w:rPr>
                <w:sz w:val="20"/>
                <w:szCs w:val="20"/>
                <w:rtl w:val="0"/>
              </w:rPr>
              <w:t xml:space="preserve"> </w:t>
            </w:r>
          </w:p>
        </w:tc>
      </w:tr>
    </w:tbl>
    <w:p w:rsidR="00000000" w:rsidDel="00000000" w:rsidP="00000000" w:rsidRDefault="00000000" w:rsidRPr="00000000" w14:paraId="00000217">
      <w:pPr>
        <w:spacing w:after="120" w:line="240" w:lineRule="auto"/>
        <w:jc w:val="both"/>
        <w:rPr>
          <w:sz w:val="20"/>
          <w:szCs w:val="20"/>
        </w:rPr>
      </w:pPr>
      <w:r w:rsidDel="00000000" w:rsidR="00000000" w:rsidRPr="00000000">
        <w:rPr>
          <w:rtl w:val="0"/>
        </w:rPr>
      </w:r>
    </w:p>
    <w:p w:rsidR="00000000" w:rsidDel="00000000" w:rsidP="00000000" w:rsidRDefault="00000000" w:rsidRPr="00000000" w14:paraId="00000218">
      <w:pPr>
        <w:spacing w:line="240" w:lineRule="auto"/>
        <w:jc w:val="both"/>
        <w:rPr>
          <w:b w:val="1"/>
          <w:smallCaps w:val="1"/>
          <w:color w:val="4472c4"/>
        </w:rPr>
      </w:pPr>
      <w:r w:rsidDel="00000000" w:rsidR="00000000" w:rsidRPr="00000000">
        <w:rPr>
          <w:b w:val="1"/>
          <w:smallCaps w:val="1"/>
          <w:color w:val="4472c4"/>
          <w:rtl w:val="0"/>
        </w:rPr>
        <w:t xml:space="preserve">2.6. Disaster management and preparedness </w:t>
      </w:r>
      <w:r w:rsidDel="00000000" w:rsidR="00000000" w:rsidRPr="00000000">
        <w:rPr>
          <w:b w:val="1"/>
          <w:smallCaps w:val="1"/>
          <w:color w:val="4472c4"/>
          <w:rtl w:val="0"/>
        </w:rPr>
        <w:t xml:space="preserve">framework</w:t>
      </w:r>
      <w:sdt>
        <w:sdtPr>
          <w:tag w:val="goog_rdk_16"/>
        </w:sdtPr>
        <w:sdtContent>
          <w:ins w:author="julien hosta" w:id="4" w:date="2021-06-09T09:40:03Z">
            <w:r w:rsidDel="00000000" w:rsidR="00000000" w:rsidRPr="00000000">
              <w:rPr>
                <w:b w:val="1"/>
                <w:smallCaps w:val="1"/>
                <w:color w:val="4472c4"/>
                <w:rtl w:val="0"/>
              </w:rPr>
              <w:t xml:space="preserve"> </w:t>
            </w:r>
          </w:ins>
        </w:sdtContent>
      </w:sdt>
      <w:r w:rsidDel="00000000" w:rsidR="00000000" w:rsidRPr="00000000">
        <w:rPr>
          <w:rtl w:val="0"/>
        </w:rPr>
      </w:r>
    </w:p>
    <w:p w:rsidR="00000000" w:rsidDel="00000000" w:rsidP="00000000" w:rsidRDefault="00000000" w:rsidRPr="00000000" w14:paraId="00000219">
      <w:pPr>
        <w:rPr>
          <w:i w:val="1"/>
          <w:sz w:val="18"/>
          <w:szCs w:val="18"/>
        </w:rPr>
      </w:pPr>
      <w:r w:rsidDel="00000000" w:rsidR="00000000" w:rsidRPr="00000000">
        <w:rPr>
          <w:i w:val="1"/>
          <w:sz w:val="18"/>
          <w:szCs w:val="18"/>
          <w:rtl w:val="0"/>
        </w:rPr>
        <w:t xml:space="preserve">Where to find the information: Form 1, question 4.5 / 4.6</w:t>
      </w:r>
      <w:sdt>
        <w:sdtPr>
          <w:tag w:val="goog_rdk_17"/>
        </w:sdtPr>
        <w:sdtContent>
          <w:ins w:author="julien hosta" w:id="5" w:date="2021-07-12T07:41:30Z">
            <w:r w:rsidDel="00000000" w:rsidR="00000000" w:rsidRPr="00000000">
              <w:rPr>
                <w:i w:val="1"/>
                <w:sz w:val="18"/>
                <w:szCs w:val="18"/>
                <w:rtl w:val="0"/>
              </w:rPr>
              <w:t xml:space="preserve"> / 4.22</w:t>
            </w:r>
          </w:ins>
        </w:sdtContent>
      </w:sdt>
      <w:r w:rsidDel="00000000" w:rsidR="00000000" w:rsidRPr="00000000">
        <w:rPr>
          <w:rtl w:val="0"/>
        </w:rPr>
      </w:r>
    </w:p>
    <w:sdt>
      <w:sdtPr>
        <w:tag w:val="goog_rdk_19"/>
      </w:sdtPr>
      <w:sdtContent>
        <w:p w:rsidR="00000000" w:rsidDel="00000000" w:rsidP="00000000" w:rsidRDefault="00000000" w:rsidRPr="00000000" w14:paraId="0000021A">
          <w:pPr>
            <w:spacing w:after="200" w:line="240" w:lineRule="auto"/>
            <w:rPr>
              <w:ins w:author="julien hosta" w:id="6" w:date="2021-06-09T09:38:16Z"/>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sdt>
            <w:sdtPr>
              <w:tag w:val="goog_rdk_18"/>
            </w:sdtPr>
            <w:sdtContent>
              <w:ins w:author="julien hosta" w:id="6" w:date="2021-06-09T09:38:16Z">
                <w:r w:rsidDel="00000000" w:rsidR="00000000" w:rsidRPr="00000000">
                  <w:rPr>
                    <w:rFonts w:ascii="Times New Roman" w:cs="Times New Roman" w:eastAsia="Times New Roman" w:hAnsi="Times New Roman"/>
                    <w:sz w:val="20"/>
                    <w:szCs w:val="20"/>
                    <w:rtl w:val="0"/>
                  </w:rPr>
                  <w:t xml:space="preserve">2.6.1 </w:t>
                </w:r>
                <w:r w:rsidDel="00000000" w:rsidR="00000000" w:rsidRPr="00000000">
                  <w:rPr>
                    <w:rFonts w:ascii="Times New Roman" w:cs="Times New Roman" w:eastAsia="Times New Roman" w:hAnsi="Times New Roman"/>
                    <w:sz w:val="20"/>
                    <w:szCs w:val="20"/>
                    <w:rtl w:val="0"/>
                  </w:rPr>
                  <w:t xml:space="preserve">Municipality Policies and Guidelines related to Preparedness</w:t>
                </w:r>
              </w:ins>
            </w:sdtContent>
          </w:sdt>
        </w:p>
      </w:sdtContent>
    </w:sdt>
    <w:sdt>
      <w:sdtPr>
        <w:tag w:val="goog_rdk_21"/>
      </w:sdtPr>
      <w:sdtContent>
        <w:p w:rsidR="00000000" w:rsidDel="00000000" w:rsidP="00000000" w:rsidRDefault="00000000" w:rsidRPr="00000000" w14:paraId="0000021B">
          <w:pPr>
            <w:spacing w:after="200" w:line="240" w:lineRule="auto"/>
            <w:rPr>
              <w:ins w:author="julien hosta" w:id="6" w:date="2021-06-09T09:38:16Z"/>
              <w:rFonts w:ascii="Times New Roman" w:cs="Times New Roman" w:eastAsia="Times New Roman" w:hAnsi="Times New Roman"/>
              <w:sz w:val="20"/>
              <w:szCs w:val="20"/>
            </w:rPr>
          </w:pPr>
          <w:sdt>
            <w:sdtPr>
              <w:tag w:val="goog_rdk_20"/>
            </w:sdtPr>
            <w:sdtContent>
              <w:ins w:author="julien hosta" w:id="6" w:date="2021-06-09T09:38:16Z">
                <w:r w:rsidDel="00000000" w:rsidR="00000000" w:rsidRPr="00000000">
                  <w:rPr>
                    <w:rFonts w:ascii="Times New Roman" w:cs="Times New Roman" w:eastAsia="Times New Roman" w:hAnsi="Times New Roman"/>
                    <w:sz w:val="20"/>
                    <w:szCs w:val="20"/>
                    <w:rtl w:val="0"/>
                  </w:rPr>
                  <w:t xml:space="preserve">2.6.2 Key Disaster related structure and operations</w:t>
                </w:r>
                <w:r w:rsidDel="00000000" w:rsidR="00000000" w:rsidRPr="00000000">
                  <w:rPr>
                    <w:rtl w:val="0"/>
                  </w:rPr>
                </w:r>
              </w:ins>
            </w:sdtContent>
          </w:sdt>
        </w:p>
      </w:sdtContent>
    </w:sdt>
    <w:sdt>
      <w:sdtPr>
        <w:tag w:val="goog_rdk_23"/>
      </w:sdtPr>
      <w:sdtContent>
        <w:p w:rsidR="00000000" w:rsidDel="00000000" w:rsidP="00000000" w:rsidRDefault="00000000" w:rsidRPr="00000000" w14:paraId="0000021C">
          <w:pPr>
            <w:spacing w:after="200" w:line="240" w:lineRule="auto"/>
            <w:rPr>
              <w:ins w:author="julien hosta" w:id="6" w:date="2021-06-09T09:38:16Z"/>
              <w:rFonts w:ascii="Times New Roman" w:cs="Times New Roman" w:eastAsia="Times New Roman" w:hAnsi="Times New Roman"/>
              <w:sz w:val="20"/>
              <w:szCs w:val="20"/>
            </w:rPr>
          </w:pPr>
          <w:sdt>
            <w:sdtPr>
              <w:tag w:val="goog_rdk_22"/>
            </w:sdtPr>
            <w:sdtContent>
              <w:ins w:author="julien hosta" w:id="6" w:date="2021-06-09T09:38:16Z">
                <w:r w:rsidDel="00000000" w:rsidR="00000000" w:rsidRPr="00000000">
                  <w:rPr>
                    <w:rFonts w:ascii="Times New Roman" w:cs="Times New Roman" w:eastAsia="Times New Roman" w:hAnsi="Times New Roman"/>
                    <w:sz w:val="20"/>
                    <w:szCs w:val="20"/>
                    <w:rtl w:val="0"/>
                  </w:rPr>
                  <w:t xml:space="preserve">2.6.3 Municipality plan and capacity to carry forward Recovery and Resilience</w:t>
                </w:r>
                <w:r w:rsidDel="00000000" w:rsidR="00000000" w:rsidRPr="00000000">
                  <w:rPr>
                    <w:rFonts w:ascii="Times New Roman" w:cs="Times New Roman" w:eastAsia="Times New Roman" w:hAnsi="Times New Roman"/>
                    <w:sz w:val="20"/>
                    <w:szCs w:val="20"/>
                    <w:rtl w:val="0"/>
                  </w:rPr>
                  <w:t xml:space="preserve"> </w:t>
                </w:r>
              </w:ins>
            </w:sdtContent>
          </w:sdt>
        </w:p>
      </w:sdtContent>
    </w:sdt>
    <w:sdt>
      <w:sdtPr>
        <w:tag w:val="goog_rdk_26"/>
      </w:sdtPr>
      <w:sdtContent>
        <w:p w:rsidR="00000000" w:rsidDel="00000000" w:rsidP="00000000" w:rsidRDefault="00000000" w:rsidRPr="00000000" w14:paraId="0000021D">
          <w:pPr>
            <w:spacing w:after="200" w:line="240" w:lineRule="auto"/>
            <w:rPr>
              <w:rFonts w:ascii="Times New Roman" w:cs="Times New Roman" w:eastAsia="Times New Roman" w:hAnsi="Times New Roman"/>
              <w:sz w:val="20"/>
              <w:szCs w:val="20"/>
              <w:rPrChange w:author="julien hosta" w:id="7" w:date="2021-06-09T09:38:16Z">
                <w:rPr>
                  <w:i w:val="1"/>
                  <w:sz w:val="18"/>
                  <w:szCs w:val="18"/>
                </w:rPr>
              </w:rPrChange>
            </w:rPr>
          </w:pPr>
          <w:sdt>
            <w:sdtPr>
              <w:tag w:val="goog_rdk_24"/>
            </w:sdtPr>
            <w:sdtContent>
              <w:ins w:author="julien hosta" w:id="6" w:date="2021-06-09T09:38:16Z">
                <w:r w:rsidDel="00000000" w:rsidR="00000000" w:rsidRPr="00000000">
                  <w:rPr>
                    <w:rFonts w:ascii="Times New Roman" w:cs="Times New Roman" w:eastAsia="Times New Roman" w:hAnsi="Times New Roman"/>
                    <w:sz w:val="20"/>
                    <w:szCs w:val="20"/>
                    <w:rtl w:val="0"/>
                  </w:rPr>
                  <w:t xml:space="preserve">2.6.4 Situation of COVID-19</w:t>
                </w:r>
              </w:ins>
            </w:sdtContent>
          </w:sdt>
          <w:sdt>
            <w:sdtPr>
              <w:tag w:val="goog_rdk_25"/>
            </w:sdtPr>
            <w:sdtContent>
              <w:r w:rsidDel="00000000" w:rsidR="00000000" w:rsidRPr="00000000">
                <w:rPr>
                  <w:rtl w:val="0"/>
                </w:rPr>
              </w:r>
            </w:sdtContent>
          </w:sdt>
        </w:p>
      </w:sdtContent>
    </w:sdt>
    <w:p w:rsidR="00000000" w:rsidDel="00000000" w:rsidP="00000000" w:rsidRDefault="00000000" w:rsidRPr="00000000" w14:paraId="0000021E">
      <w:pPr>
        <w:spacing w:line="240" w:lineRule="auto"/>
        <w:jc w:val="both"/>
        <w:rPr>
          <w:color w:val="4472c4"/>
        </w:rPr>
      </w:pPr>
      <w:r w:rsidDel="00000000" w:rsidR="00000000" w:rsidRPr="00000000">
        <w:rPr>
          <w:b w:val="1"/>
          <w:smallCaps w:val="1"/>
          <w:color w:val="4472c4"/>
          <w:rtl w:val="0"/>
        </w:rPr>
        <w:t xml:space="preserve">2.7. Regulatory framework of </w:t>
      </w:r>
      <w:r w:rsidDel="00000000" w:rsidR="00000000" w:rsidRPr="00000000">
        <w:rPr>
          <w:b w:val="1"/>
          <w:smallCaps w:val="1"/>
          <w:color w:val="4472c4"/>
          <w:rtl w:val="0"/>
        </w:rPr>
        <w:t xml:space="preserve">construction</w:t>
      </w:r>
      <w:r w:rsidDel="00000000" w:rsidR="00000000" w:rsidRPr="00000000">
        <w:rPr>
          <w:b w:val="1"/>
          <w:smallCaps w:val="1"/>
          <w:color w:val="4472c4"/>
          <w:rtl w:val="0"/>
        </w:rPr>
        <w:t xml:space="preserve"> </w:t>
      </w:r>
      <w:r w:rsidDel="00000000" w:rsidR="00000000" w:rsidRPr="00000000">
        <w:rPr>
          <w:b w:val="1"/>
          <w:smallCaps w:val="1"/>
          <w:color w:val="4472c4"/>
          <w:rtl w:val="0"/>
        </w:rPr>
        <w:t xml:space="preserve">sector</w:t>
      </w:r>
      <w:r w:rsidDel="00000000" w:rsidR="00000000" w:rsidRPr="00000000">
        <w:rPr>
          <w:rtl w:val="0"/>
        </w:rPr>
      </w:r>
    </w:p>
    <w:p w:rsidR="00000000" w:rsidDel="00000000" w:rsidP="00000000" w:rsidRDefault="00000000" w:rsidRPr="00000000" w14:paraId="0000021F">
      <w:pPr>
        <w:rPr>
          <w:i w:val="1"/>
          <w:sz w:val="18"/>
          <w:szCs w:val="18"/>
        </w:rPr>
      </w:pPr>
      <w:r w:rsidDel="00000000" w:rsidR="00000000" w:rsidRPr="00000000">
        <w:rPr>
          <w:i w:val="1"/>
          <w:sz w:val="18"/>
          <w:szCs w:val="18"/>
          <w:rtl w:val="0"/>
        </w:rPr>
        <w:t xml:space="preserve">Where to find the information: Form 1, question 4.4  + Form 4.1, question 4.8 + Form 5.2, question 5.19</w:t>
      </w:r>
    </w:p>
    <w:p w:rsidR="00000000" w:rsidDel="00000000" w:rsidP="00000000" w:rsidRDefault="00000000" w:rsidRPr="00000000" w14:paraId="00000220">
      <w:pPr>
        <w:spacing w:after="120" w:line="240" w:lineRule="auto"/>
        <w:jc w:val="both"/>
        <w:rPr>
          <w:sz w:val="20"/>
          <w:szCs w:val="20"/>
        </w:rPr>
      </w:pPr>
      <w:r w:rsidDel="00000000" w:rsidR="00000000" w:rsidRPr="00000000">
        <w:rPr>
          <w:rtl w:val="0"/>
        </w:rPr>
      </w:r>
    </w:p>
    <w:p w:rsidR="00000000" w:rsidDel="00000000" w:rsidP="00000000" w:rsidRDefault="00000000" w:rsidRPr="00000000" w14:paraId="00000221">
      <w:pPr>
        <w:rPr>
          <w:color w:val="4472c4"/>
        </w:rPr>
      </w:pPr>
      <w:r w:rsidDel="00000000" w:rsidR="00000000" w:rsidRPr="00000000">
        <w:rPr>
          <w:b w:val="1"/>
          <w:smallCaps w:val="1"/>
          <w:color w:val="4472c4"/>
          <w:rtl w:val="0"/>
        </w:rPr>
        <w:t xml:space="preserve">2.8. Access to land / housing (HLP issues)</w:t>
      </w:r>
      <w:r w:rsidDel="00000000" w:rsidR="00000000" w:rsidRPr="00000000">
        <w:rPr>
          <w:rtl w:val="0"/>
        </w:rPr>
      </w:r>
    </w:p>
    <w:p w:rsidR="00000000" w:rsidDel="00000000" w:rsidP="00000000" w:rsidRDefault="00000000" w:rsidRPr="00000000" w14:paraId="00000222">
      <w:pPr>
        <w:rPr>
          <w:i w:val="1"/>
          <w:sz w:val="18"/>
          <w:szCs w:val="18"/>
        </w:rPr>
      </w:pPr>
      <w:r w:rsidDel="00000000" w:rsidR="00000000" w:rsidRPr="00000000">
        <w:rPr>
          <w:i w:val="1"/>
          <w:sz w:val="18"/>
          <w:szCs w:val="18"/>
          <w:rtl w:val="0"/>
        </w:rPr>
        <w:t xml:space="preserve">Where to find the information: Form 1, question 4.4  / 4.7 </w:t>
      </w:r>
      <w:sdt>
        <w:sdtPr>
          <w:tag w:val="goog_rdk_27"/>
        </w:sdtPr>
        <w:sdtContent>
          <w:ins w:author="julien hosta" w:id="8" w:date="2021-07-12T07:40:23Z">
            <w:r w:rsidDel="00000000" w:rsidR="00000000" w:rsidRPr="00000000">
              <w:rPr>
                <w:i w:val="1"/>
                <w:sz w:val="18"/>
                <w:szCs w:val="18"/>
                <w:rtl w:val="0"/>
              </w:rPr>
              <w:t xml:space="preserve">/ 4.19 / 4.20 / 4.21 </w:t>
            </w:r>
          </w:ins>
        </w:sdtContent>
      </w:sdt>
      <w:r w:rsidDel="00000000" w:rsidR="00000000" w:rsidRPr="00000000">
        <w:rPr>
          <w:i w:val="1"/>
          <w:sz w:val="18"/>
          <w:szCs w:val="18"/>
          <w:rtl w:val="0"/>
        </w:rPr>
        <w:t xml:space="preserve">+ Form 2, question 8.1  + Form 3.1, question 5.1 / 5.2 / + FORM 6</w:t>
      </w:r>
    </w:p>
    <w:p w:rsidR="00000000" w:rsidDel="00000000" w:rsidP="00000000" w:rsidRDefault="00000000" w:rsidRPr="00000000" w14:paraId="00000223">
      <w:pPr>
        <w:rPr>
          <w:sz w:val="20"/>
          <w:szCs w:val="20"/>
        </w:rPr>
      </w:pPr>
      <w:r w:rsidDel="00000000" w:rsidR="00000000" w:rsidRPr="00000000">
        <w:rPr>
          <w:rtl w:val="0"/>
        </w:rPr>
      </w:r>
    </w:p>
    <w:p w:rsidR="00000000" w:rsidDel="00000000" w:rsidP="00000000" w:rsidRDefault="00000000" w:rsidRPr="00000000" w14:paraId="00000224">
      <w:pPr>
        <w:rPr>
          <w:color w:val="4472c4"/>
        </w:rPr>
      </w:pPr>
      <w:r w:rsidDel="00000000" w:rsidR="00000000" w:rsidRPr="00000000">
        <w:rPr>
          <w:b w:val="1"/>
          <w:smallCaps w:val="1"/>
          <w:color w:val="4472c4"/>
          <w:rtl w:val="0"/>
        </w:rPr>
        <w:t xml:space="preserve">2.9. Communication</w:t>
      </w:r>
      <w:r w:rsidDel="00000000" w:rsidR="00000000" w:rsidRPr="00000000">
        <w:rPr>
          <w:rtl w:val="0"/>
        </w:rPr>
      </w:r>
    </w:p>
    <w:p w:rsidR="00000000" w:rsidDel="00000000" w:rsidP="00000000" w:rsidRDefault="00000000" w:rsidRPr="00000000" w14:paraId="00000225">
      <w:pPr>
        <w:rPr>
          <w:i w:val="1"/>
          <w:sz w:val="18"/>
          <w:szCs w:val="18"/>
        </w:rPr>
      </w:pPr>
      <w:r w:rsidDel="00000000" w:rsidR="00000000" w:rsidRPr="00000000">
        <w:rPr>
          <w:i w:val="1"/>
          <w:sz w:val="18"/>
          <w:szCs w:val="18"/>
          <w:rtl w:val="0"/>
        </w:rPr>
        <w:t xml:space="preserve">Where to find the information: Form 1, question 4.8 / 4.9 + Form 2, questions 7.1 / 7.2 / 7.3 + Form 3.1, question 7.1 / 7.2 / 7.3 + Form 3.2, question 5.1 / 5.2 / 5.3 + Form 4.1, question 5.1 / 5.3 / 11.1</w:t>
      </w:r>
      <w:sdt>
        <w:sdtPr>
          <w:tag w:val="goog_rdk_28"/>
        </w:sdtPr>
        <w:sdtContent>
          <w:ins w:author="julien hosta" w:id="9" w:date="2021-07-12T09:39:07Z">
            <w:r w:rsidDel="00000000" w:rsidR="00000000" w:rsidRPr="00000000">
              <w:rPr>
                <w:i w:val="1"/>
                <w:sz w:val="18"/>
                <w:szCs w:val="18"/>
                <w:rtl w:val="0"/>
              </w:rPr>
              <w:t xml:space="preserve">9</w:t>
            </w:r>
          </w:ins>
        </w:sdtContent>
      </w:sdt>
      <w:sdt>
        <w:sdtPr>
          <w:tag w:val="goog_rdk_29"/>
        </w:sdtPr>
        <w:sdtContent>
          <w:del w:author="julien hosta" w:id="9" w:date="2021-07-12T09:39:07Z">
            <w:r w:rsidDel="00000000" w:rsidR="00000000" w:rsidRPr="00000000">
              <w:rPr>
                <w:i w:val="1"/>
                <w:sz w:val="18"/>
                <w:szCs w:val="18"/>
                <w:rtl w:val="0"/>
              </w:rPr>
              <w:delText xml:space="preserve">4</w:delText>
            </w:r>
          </w:del>
        </w:sdtContent>
      </w:sdt>
      <w:r w:rsidDel="00000000" w:rsidR="00000000" w:rsidRPr="00000000">
        <w:rPr>
          <w:i w:val="1"/>
          <w:sz w:val="18"/>
          <w:szCs w:val="18"/>
          <w:rtl w:val="0"/>
        </w:rPr>
        <w:t xml:space="preserve"> + Form 5.2, question 5.6 + FORM 6</w:t>
      </w:r>
    </w:p>
    <w:p w:rsidR="00000000" w:rsidDel="00000000" w:rsidP="00000000" w:rsidRDefault="00000000" w:rsidRPr="00000000" w14:paraId="00000226">
      <w:pPr>
        <w:rPr>
          <w:b w:val="1"/>
          <w:smallCaps w:val="1"/>
        </w:rPr>
      </w:pPr>
      <w:r w:rsidDel="00000000" w:rsidR="00000000" w:rsidRPr="00000000">
        <w:rPr>
          <w:b w:val="1"/>
          <w:smallCaps w:val="1"/>
          <w:rtl w:val="0"/>
        </w:rPr>
        <w:t xml:space="preserve">Trusted sources of information</w:t>
      </w:r>
    </w:p>
    <w:p w:rsidR="00000000" w:rsidDel="00000000" w:rsidP="00000000" w:rsidRDefault="00000000" w:rsidRPr="00000000" w14:paraId="00000227">
      <w:pPr>
        <w:rPr>
          <w:b w:val="1"/>
          <w:smallCaps w:val="1"/>
        </w:rPr>
      </w:pPr>
      <w:r w:rsidDel="00000000" w:rsidR="00000000" w:rsidRPr="00000000">
        <w:rPr>
          <w:rtl w:val="0"/>
        </w:rPr>
      </w:r>
    </w:p>
    <w:p w:rsidR="00000000" w:rsidDel="00000000" w:rsidP="00000000" w:rsidRDefault="00000000" w:rsidRPr="00000000" w14:paraId="00000228">
      <w:pPr>
        <w:rPr>
          <w:b w:val="1"/>
          <w:smallCaps w:val="1"/>
        </w:rPr>
      </w:pPr>
      <w:r w:rsidDel="00000000" w:rsidR="00000000" w:rsidRPr="00000000">
        <w:rPr>
          <w:b w:val="1"/>
          <w:smallCaps w:val="1"/>
          <w:rtl w:val="0"/>
        </w:rPr>
        <w:t xml:space="preserve">Problems in communication </w:t>
      </w:r>
    </w:p>
    <w:p w:rsidR="00000000" w:rsidDel="00000000" w:rsidP="00000000" w:rsidRDefault="00000000" w:rsidRPr="00000000" w14:paraId="00000229">
      <w:pPr>
        <w:rPr>
          <w:b w:val="1"/>
          <w:smallCaps w:val="1"/>
          <w:color w:val="4472c4"/>
        </w:rPr>
      </w:pPr>
      <w:r w:rsidDel="00000000" w:rsidR="00000000" w:rsidRPr="00000000">
        <w:rPr>
          <w:rtl w:val="0"/>
        </w:rPr>
      </w:r>
    </w:p>
    <w:p w:rsidR="00000000" w:rsidDel="00000000" w:rsidP="00000000" w:rsidRDefault="00000000" w:rsidRPr="00000000" w14:paraId="0000022A">
      <w:pPr>
        <w:rPr>
          <w:b w:val="1"/>
          <w:smallCaps w:val="1"/>
          <w:color w:val="4472c4"/>
        </w:rPr>
      </w:pPr>
      <w:r w:rsidDel="00000000" w:rsidR="00000000" w:rsidRPr="00000000">
        <w:rPr>
          <w:b w:val="1"/>
          <w:smallCaps w:val="1"/>
          <w:color w:val="4472c4"/>
          <w:rtl w:val="0"/>
        </w:rPr>
        <w:t xml:space="preserve">2.10. Engagement channel register</w:t>
      </w:r>
    </w:p>
    <w:p w:rsidR="00000000" w:rsidDel="00000000" w:rsidP="00000000" w:rsidRDefault="00000000" w:rsidRPr="00000000" w14:paraId="0000022B">
      <w:pPr>
        <w:rPr>
          <w:b w:val="1"/>
          <w:smallCaps w:val="1"/>
          <w:color w:val="4472c4"/>
        </w:rPr>
      </w:pPr>
      <w:r w:rsidDel="00000000" w:rsidR="00000000" w:rsidRPr="00000000">
        <w:rPr>
          <w:i w:val="1"/>
          <w:sz w:val="18"/>
          <w:szCs w:val="18"/>
          <w:rtl w:val="0"/>
        </w:rPr>
        <w:t xml:space="preserve">Where to find the information: Form 1, question 4.8 / 4.9 + Form 2, questions 7.1 / 7.2 / 7.3 + Form 3.1, question 7.1 / 7.2 / 7.3 + </w:t>
      </w:r>
      <w:sdt>
        <w:sdtPr>
          <w:tag w:val="goog_rdk_30"/>
        </w:sdtPr>
        <w:sdtContent>
          <w:ins w:author="julien hosta" w:id="10" w:date="2021-07-12T09:39:43Z">
            <w:r w:rsidDel="00000000" w:rsidR="00000000" w:rsidRPr="00000000">
              <w:rPr>
                <w:i w:val="1"/>
                <w:sz w:val="18"/>
                <w:szCs w:val="18"/>
                <w:rtl w:val="0"/>
              </w:rPr>
              <w:t xml:space="preserve">FORM 4, question 11.19, </w:t>
            </w:r>
          </w:ins>
        </w:sdtContent>
      </w:sdt>
      <w:r w:rsidDel="00000000" w:rsidR="00000000" w:rsidRPr="00000000">
        <w:rPr>
          <w:i w:val="1"/>
          <w:sz w:val="18"/>
          <w:szCs w:val="18"/>
          <w:rtl w:val="0"/>
        </w:rPr>
        <w:t xml:space="preserve">FORM 6</w:t>
      </w:r>
      <w:r w:rsidDel="00000000" w:rsidR="00000000" w:rsidRPr="00000000">
        <w:rPr>
          <w:rtl w:val="0"/>
        </w:rPr>
      </w:r>
    </w:p>
    <w:tbl>
      <w:tblPr>
        <w:tblStyle w:val="Table2"/>
        <w:tblW w:w="1561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39.040282440097"/>
        <w:gridCol w:w="1196.488945479801"/>
        <w:gridCol w:w="1503.7444148628315"/>
        <w:gridCol w:w="1503.7444148628315"/>
        <w:gridCol w:w="1535.3736543581433"/>
        <w:gridCol w:w="7735.608287996297"/>
        <w:tblGridChange w:id="0">
          <w:tblGrid>
            <w:gridCol w:w="2139.040282440097"/>
            <w:gridCol w:w="1196.488945479801"/>
            <w:gridCol w:w="1503.7444148628315"/>
            <w:gridCol w:w="1503.7444148628315"/>
            <w:gridCol w:w="1535.3736543581433"/>
            <w:gridCol w:w="7735.608287996297"/>
          </w:tblGrid>
        </w:tblGridChange>
      </w:tblGrid>
      <w:tr>
        <w:trPr>
          <w:trHeight w:val="375" w:hRule="atLeast"/>
        </w:trPr>
        <w:tc>
          <w:tcPr>
            <w:gridSpan w:val="6"/>
            <w:vAlign w:val="top"/>
          </w:tcPr>
          <w:p w:rsidR="00000000" w:rsidDel="00000000" w:rsidP="00000000" w:rsidRDefault="00000000" w:rsidRPr="00000000" w14:paraId="0000022C">
            <w:pPr>
              <w:spacing w:line="360" w:lineRule="auto"/>
              <w:jc w:val="both"/>
              <w:rPr>
                <w:sz w:val="20"/>
                <w:szCs w:val="20"/>
              </w:rPr>
            </w:pPr>
            <w:r w:rsidDel="00000000" w:rsidR="00000000" w:rsidRPr="00000000">
              <w:rPr>
                <w:b w:val="1"/>
                <w:sz w:val="20"/>
                <w:szCs w:val="20"/>
                <w:rtl w:val="0"/>
              </w:rPr>
              <w:t xml:space="preserve">Engagement Channel Register</w:t>
            </w:r>
            <w:r w:rsidDel="00000000" w:rsidR="00000000" w:rsidRPr="00000000">
              <w:rPr>
                <w:rtl w:val="0"/>
              </w:rPr>
            </w:r>
          </w:p>
        </w:tc>
      </w:tr>
      <w:tr>
        <w:trPr>
          <w:trHeight w:val="959" w:hRule="atLeast"/>
        </w:trPr>
        <w:tc>
          <w:tcPr>
            <w:vAlign w:val="top"/>
          </w:tcPr>
          <w:p w:rsidR="00000000" w:rsidDel="00000000" w:rsidP="00000000" w:rsidRDefault="00000000" w:rsidRPr="00000000" w14:paraId="00000232">
            <w:pPr>
              <w:spacing w:after="120" w:line="240" w:lineRule="auto"/>
              <w:rPr>
                <w:b w:val="1"/>
                <w:sz w:val="20"/>
                <w:szCs w:val="20"/>
              </w:rPr>
            </w:pPr>
            <w:r w:rsidDel="00000000" w:rsidR="00000000" w:rsidRPr="00000000">
              <w:rPr>
                <w:b w:val="1"/>
                <w:sz w:val="20"/>
                <w:szCs w:val="20"/>
                <w:rtl w:val="0"/>
              </w:rPr>
              <w:t xml:space="preserve">Most common means of communication </w:t>
            </w:r>
          </w:p>
        </w:tc>
        <w:tc>
          <w:tcPr>
            <w:vAlign w:val="top"/>
          </w:tcPr>
          <w:p w:rsidR="00000000" w:rsidDel="00000000" w:rsidP="00000000" w:rsidRDefault="00000000" w:rsidRPr="00000000" w14:paraId="00000233">
            <w:pPr>
              <w:spacing w:after="120" w:line="240" w:lineRule="auto"/>
              <w:rPr>
                <w:sz w:val="20"/>
                <w:szCs w:val="20"/>
              </w:rPr>
            </w:pPr>
            <w:r w:rsidDel="00000000" w:rsidR="00000000" w:rsidRPr="00000000">
              <w:rPr>
                <w:b w:val="1"/>
                <w:sz w:val="20"/>
                <w:szCs w:val="20"/>
                <w:rtl w:val="0"/>
              </w:rPr>
              <w:t xml:space="preserve">Used mainly by…</w:t>
            </w:r>
            <w:r w:rsidDel="00000000" w:rsidR="00000000" w:rsidRPr="00000000">
              <w:rPr>
                <w:rtl w:val="0"/>
              </w:rPr>
            </w:r>
          </w:p>
        </w:tc>
        <w:tc>
          <w:tcPr>
            <w:vAlign w:val="top"/>
          </w:tcPr>
          <w:p w:rsidR="00000000" w:rsidDel="00000000" w:rsidP="00000000" w:rsidRDefault="00000000" w:rsidRPr="00000000" w14:paraId="00000234">
            <w:pPr>
              <w:spacing w:after="120" w:line="240" w:lineRule="auto"/>
              <w:rPr>
                <w:b w:val="1"/>
                <w:sz w:val="20"/>
                <w:szCs w:val="20"/>
              </w:rPr>
            </w:pPr>
            <w:r w:rsidDel="00000000" w:rsidR="00000000" w:rsidRPr="00000000">
              <w:rPr>
                <w:b w:val="1"/>
                <w:sz w:val="20"/>
                <w:szCs w:val="20"/>
                <w:rtl w:val="0"/>
              </w:rPr>
              <w:t xml:space="preserve">Target Audience…</w:t>
            </w:r>
          </w:p>
        </w:tc>
        <w:tc>
          <w:tcPr>
            <w:vAlign w:val="top"/>
          </w:tcPr>
          <w:p w:rsidR="00000000" w:rsidDel="00000000" w:rsidP="00000000" w:rsidRDefault="00000000" w:rsidRPr="00000000" w14:paraId="00000235">
            <w:pPr>
              <w:spacing w:after="120" w:line="240" w:lineRule="auto"/>
              <w:rPr>
                <w:sz w:val="20"/>
                <w:szCs w:val="20"/>
              </w:rPr>
            </w:pPr>
            <w:r w:rsidDel="00000000" w:rsidR="00000000" w:rsidRPr="00000000">
              <w:rPr>
                <w:b w:val="1"/>
                <w:sz w:val="20"/>
                <w:szCs w:val="20"/>
                <w:rtl w:val="0"/>
              </w:rPr>
              <w:t xml:space="preserve">Advantage reported</w:t>
            </w:r>
            <w:r w:rsidDel="00000000" w:rsidR="00000000" w:rsidRPr="00000000">
              <w:rPr>
                <w:rtl w:val="0"/>
              </w:rPr>
            </w:r>
          </w:p>
        </w:tc>
        <w:tc>
          <w:tcPr>
            <w:vAlign w:val="top"/>
          </w:tcPr>
          <w:p w:rsidR="00000000" w:rsidDel="00000000" w:rsidP="00000000" w:rsidRDefault="00000000" w:rsidRPr="00000000" w14:paraId="00000236">
            <w:pPr>
              <w:spacing w:after="120" w:line="240" w:lineRule="auto"/>
              <w:rPr>
                <w:sz w:val="20"/>
                <w:szCs w:val="20"/>
              </w:rPr>
            </w:pPr>
            <w:r w:rsidDel="00000000" w:rsidR="00000000" w:rsidRPr="00000000">
              <w:rPr>
                <w:b w:val="1"/>
                <w:sz w:val="20"/>
                <w:szCs w:val="20"/>
                <w:rtl w:val="0"/>
              </w:rPr>
              <w:t xml:space="preserve">Challenges reported</w:t>
            </w:r>
            <w:r w:rsidDel="00000000" w:rsidR="00000000" w:rsidRPr="00000000">
              <w:rPr>
                <w:rtl w:val="0"/>
              </w:rPr>
            </w:r>
          </w:p>
        </w:tc>
        <w:tc>
          <w:tcPr>
            <w:vAlign w:val="top"/>
          </w:tcPr>
          <w:p w:rsidR="00000000" w:rsidDel="00000000" w:rsidP="00000000" w:rsidRDefault="00000000" w:rsidRPr="00000000" w14:paraId="00000237">
            <w:pPr>
              <w:spacing w:after="120" w:line="240" w:lineRule="auto"/>
              <w:rPr>
                <w:sz w:val="20"/>
                <w:szCs w:val="20"/>
              </w:rPr>
            </w:pPr>
            <w:r w:rsidDel="00000000" w:rsidR="00000000" w:rsidRPr="00000000">
              <w:rPr>
                <w:b w:val="1"/>
                <w:sz w:val="20"/>
                <w:szCs w:val="20"/>
                <w:rtl w:val="0"/>
              </w:rPr>
              <w:t xml:space="preserve">Comment</w:t>
            </w:r>
            <w:r w:rsidDel="00000000" w:rsidR="00000000" w:rsidRPr="00000000">
              <w:rPr>
                <w:rtl w:val="0"/>
              </w:rPr>
            </w:r>
          </w:p>
        </w:tc>
      </w:tr>
      <w:tr>
        <w:trPr>
          <w:trHeight w:val="300" w:hRule="atLeast"/>
        </w:trPr>
        <w:tc>
          <w:tcPr>
            <w:vAlign w:val="top"/>
          </w:tcPr>
          <w:p w:rsidR="00000000" w:rsidDel="00000000" w:rsidP="00000000" w:rsidRDefault="00000000" w:rsidRPr="00000000" w14:paraId="00000238">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39">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3A">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3B">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3C">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3D">
            <w:pPr>
              <w:spacing w:line="360" w:lineRule="auto"/>
              <w:jc w:val="both"/>
              <w:rPr/>
            </w:pPr>
            <w:r w:rsidDel="00000000" w:rsidR="00000000" w:rsidRPr="00000000">
              <w:rPr>
                <w:rtl w:val="0"/>
              </w:rPr>
            </w:r>
          </w:p>
        </w:tc>
      </w:tr>
      <w:tr>
        <w:trPr>
          <w:trHeight w:val="300" w:hRule="atLeast"/>
        </w:trPr>
        <w:tc>
          <w:tcPr>
            <w:vAlign w:val="top"/>
          </w:tcPr>
          <w:p w:rsidR="00000000" w:rsidDel="00000000" w:rsidP="00000000" w:rsidRDefault="00000000" w:rsidRPr="00000000" w14:paraId="0000023E">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3F">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0">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1">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2">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3">
            <w:pPr>
              <w:spacing w:line="360" w:lineRule="auto"/>
              <w:jc w:val="both"/>
              <w:rPr/>
            </w:pPr>
            <w:r w:rsidDel="00000000" w:rsidR="00000000" w:rsidRPr="00000000">
              <w:rPr>
                <w:rtl w:val="0"/>
              </w:rPr>
            </w:r>
          </w:p>
        </w:tc>
      </w:tr>
      <w:tr>
        <w:trPr>
          <w:trHeight w:val="300" w:hRule="atLeast"/>
        </w:trPr>
        <w:tc>
          <w:tcPr>
            <w:vAlign w:val="top"/>
          </w:tcPr>
          <w:p w:rsidR="00000000" w:rsidDel="00000000" w:rsidP="00000000" w:rsidRDefault="00000000" w:rsidRPr="00000000" w14:paraId="00000244">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5">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6">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7">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8">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9">
            <w:pPr>
              <w:spacing w:line="360" w:lineRule="auto"/>
              <w:jc w:val="both"/>
              <w:rPr/>
            </w:pPr>
            <w:r w:rsidDel="00000000" w:rsidR="00000000" w:rsidRPr="00000000">
              <w:rPr>
                <w:rtl w:val="0"/>
              </w:rPr>
            </w:r>
          </w:p>
        </w:tc>
      </w:tr>
      <w:tr>
        <w:trPr>
          <w:trHeight w:val="300" w:hRule="atLeast"/>
        </w:trPr>
        <w:tc>
          <w:tcPr>
            <w:vAlign w:val="top"/>
          </w:tcPr>
          <w:p w:rsidR="00000000" w:rsidDel="00000000" w:rsidP="00000000" w:rsidRDefault="00000000" w:rsidRPr="00000000" w14:paraId="0000024A">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B">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C">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D">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E">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4F">
            <w:pPr>
              <w:spacing w:line="360" w:lineRule="auto"/>
              <w:jc w:val="both"/>
              <w:rPr/>
            </w:pPr>
            <w:r w:rsidDel="00000000" w:rsidR="00000000" w:rsidRPr="00000000">
              <w:rPr>
                <w:rtl w:val="0"/>
              </w:rPr>
            </w:r>
          </w:p>
        </w:tc>
      </w:tr>
      <w:tr>
        <w:trPr>
          <w:trHeight w:val="300" w:hRule="atLeast"/>
        </w:trPr>
        <w:tc>
          <w:tcPr>
            <w:vAlign w:val="top"/>
          </w:tcPr>
          <w:p w:rsidR="00000000" w:rsidDel="00000000" w:rsidP="00000000" w:rsidRDefault="00000000" w:rsidRPr="00000000" w14:paraId="00000250">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51">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52">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53">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54">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55">
            <w:pPr>
              <w:spacing w:line="360" w:lineRule="auto"/>
              <w:jc w:val="both"/>
              <w:rPr/>
            </w:pPr>
            <w:r w:rsidDel="00000000" w:rsidR="00000000" w:rsidRPr="00000000">
              <w:rPr>
                <w:rtl w:val="0"/>
              </w:rPr>
            </w:r>
          </w:p>
        </w:tc>
      </w:tr>
      <w:tr>
        <w:trPr>
          <w:trHeight w:val="300" w:hRule="atLeast"/>
        </w:trPr>
        <w:tc>
          <w:tcPr>
            <w:vAlign w:val="top"/>
          </w:tcPr>
          <w:p w:rsidR="00000000" w:rsidDel="00000000" w:rsidP="00000000" w:rsidRDefault="00000000" w:rsidRPr="00000000" w14:paraId="00000256">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57">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58">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59">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5A">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5B">
            <w:pPr>
              <w:spacing w:line="360" w:lineRule="auto"/>
              <w:jc w:val="both"/>
              <w:rPr/>
            </w:pPr>
            <w:r w:rsidDel="00000000" w:rsidR="00000000" w:rsidRPr="00000000">
              <w:rPr>
                <w:rtl w:val="0"/>
              </w:rPr>
            </w:r>
          </w:p>
        </w:tc>
      </w:tr>
      <w:tr>
        <w:trPr>
          <w:trHeight w:val="300" w:hRule="atLeast"/>
        </w:trPr>
        <w:tc>
          <w:tcPr>
            <w:vAlign w:val="top"/>
          </w:tcPr>
          <w:p w:rsidR="00000000" w:rsidDel="00000000" w:rsidP="00000000" w:rsidRDefault="00000000" w:rsidRPr="00000000" w14:paraId="0000025C">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5D">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5E">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5F">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60">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61">
            <w:pPr>
              <w:spacing w:line="360" w:lineRule="auto"/>
              <w:jc w:val="both"/>
              <w:rPr/>
            </w:pPr>
            <w:r w:rsidDel="00000000" w:rsidR="00000000" w:rsidRPr="00000000">
              <w:rPr>
                <w:rtl w:val="0"/>
              </w:rPr>
            </w:r>
          </w:p>
        </w:tc>
      </w:tr>
      <w:tr>
        <w:trPr>
          <w:trHeight w:val="300" w:hRule="atLeast"/>
        </w:trPr>
        <w:tc>
          <w:tcPr>
            <w:vAlign w:val="top"/>
          </w:tcPr>
          <w:p w:rsidR="00000000" w:rsidDel="00000000" w:rsidP="00000000" w:rsidRDefault="00000000" w:rsidRPr="00000000" w14:paraId="00000262">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63">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64">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65">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66">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67">
            <w:pPr>
              <w:spacing w:line="360" w:lineRule="auto"/>
              <w:jc w:val="both"/>
              <w:rPr/>
            </w:pPr>
            <w:r w:rsidDel="00000000" w:rsidR="00000000" w:rsidRPr="00000000">
              <w:rPr>
                <w:rtl w:val="0"/>
              </w:rPr>
            </w:r>
          </w:p>
        </w:tc>
      </w:tr>
      <w:tr>
        <w:trPr>
          <w:trHeight w:val="300" w:hRule="atLeast"/>
        </w:trPr>
        <w:tc>
          <w:tcPr>
            <w:vAlign w:val="top"/>
          </w:tcPr>
          <w:p w:rsidR="00000000" w:rsidDel="00000000" w:rsidP="00000000" w:rsidRDefault="00000000" w:rsidRPr="00000000" w14:paraId="00000268">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69">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6A">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6B">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6C">
            <w:pPr>
              <w:spacing w:line="360" w:lineRule="auto"/>
              <w:jc w:val="both"/>
              <w:rPr/>
            </w:pPr>
            <w:r w:rsidDel="00000000" w:rsidR="00000000" w:rsidRPr="00000000">
              <w:rPr>
                <w:rtl w:val="0"/>
              </w:rPr>
            </w:r>
          </w:p>
        </w:tc>
        <w:tc>
          <w:tcPr>
            <w:vAlign w:val="top"/>
          </w:tcPr>
          <w:p w:rsidR="00000000" w:rsidDel="00000000" w:rsidP="00000000" w:rsidRDefault="00000000" w:rsidRPr="00000000" w14:paraId="0000026D">
            <w:pPr>
              <w:spacing w:line="360" w:lineRule="auto"/>
              <w:jc w:val="both"/>
              <w:rPr/>
            </w:pPr>
            <w:r w:rsidDel="00000000" w:rsidR="00000000" w:rsidRPr="00000000">
              <w:rPr>
                <w:rtl w:val="0"/>
              </w:rPr>
            </w:r>
          </w:p>
        </w:tc>
      </w:tr>
    </w:tbl>
    <w:p w:rsidR="00000000" w:rsidDel="00000000" w:rsidP="00000000" w:rsidRDefault="00000000" w:rsidRPr="00000000" w14:paraId="0000026E">
      <w:pPr>
        <w:rPr>
          <w:color w:val="4472c4"/>
        </w:rPr>
      </w:pPr>
      <w:r w:rsidDel="00000000" w:rsidR="00000000" w:rsidRPr="00000000">
        <w:rPr>
          <w:rtl w:val="0"/>
        </w:rPr>
      </w:r>
    </w:p>
    <w:p w:rsidR="00000000" w:rsidDel="00000000" w:rsidP="00000000" w:rsidRDefault="00000000" w:rsidRPr="00000000" w14:paraId="0000026F">
      <w:pPr>
        <w:rPr>
          <w:sz w:val="20"/>
          <w:szCs w:val="20"/>
        </w:rPr>
      </w:pPr>
      <w:r w:rsidDel="00000000" w:rsidR="00000000" w:rsidRPr="00000000">
        <w:rPr>
          <w:rtl w:val="0"/>
        </w:rPr>
      </w:r>
    </w:p>
    <w:p w:rsidR="00000000" w:rsidDel="00000000" w:rsidP="00000000" w:rsidRDefault="00000000" w:rsidRPr="00000000" w14:paraId="00000270">
      <w:pPr>
        <w:rPr>
          <w:b w:val="0"/>
          <w:smallCaps w:val="0"/>
          <w:color w:val="4472c4"/>
          <w:vertAlign w:val="baseline"/>
        </w:rPr>
      </w:pPr>
      <w:r w:rsidDel="00000000" w:rsidR="00000000" w:rsidRPr="00000000">
        <w:rPr>
          <w:b w:val="1"/>
          <w:smallCaps w:val="1"/>
          <w:color w:val="4472c4"/>
          <w:rtl w:val="0"/>
        </w:rPr>
        <w:t xml:space="preserve">2.11. S</w:t>
      </w:r>
      <w:r w:rsidDel="00000000" w:rsidR="00000000" w:rsidRPr="00000000">
        <w:rPr>
          <w:b w:val="1"/>
          <w:smallCaps w:val="1"/>
          <w:color w:val="4472c4"/>
          <w:vertAlign w:val="baseline"/>
          <w:rtl w:val="0"/>
        </w:rPr>
        <w:t xml:space="preserve">ervices (administration, education, health, markets, public transport</w:t>
      </w:r>
      <w:r w:rsidDel="00000000" w:rsidR="00000000" w:rsidRPr="00000000">
        <w:rPr>
          <w:b w:val="1"/>
          <w:smallCaps w:val="1"/>
          <w:color w:val="4472c4"/>
          <w:rtl w:val="0"/>
        </w:rPr>
        <w:t xml:space="preserve"> systems, </w:t>
      </w:r>
      <w:r w:rsidDel="00000000" w:rsidR="00000000" w:rsidRPr="00000000">
        <w:rPr>
          <w:b w:val="1"/>
          <w:smallCaps w:val="1"/>
          <w:color w:val="4472c4"/>
          <w:vertAlign w:val="baseline"/>
          <w:rtl w:val="0"/>
        </w:rPr>
        <w:t xml:space="preserve">etc.)</w:t>
      </w:r>
      <w:r w:rsidDel="00000000" w:rsidR="00000000" w:rsidRPr="00000000">
        <w:rPr>
          <w:rtl w:val="0"/>
        </w:rPr>
      </w:r>
    </w:p>
    <w:p w:rsidR="00000000" w:rsidDel="00000000" w:rsidP="00000000" w:rsidRDefault="00000000" w:rsidRPr="00000000" w14:paraId="00000271">
      <w:pPr>
        <w:rPr>
          <w:b w:val="0"/>
          <w:smallCaps w:val="0"/>
          <w:sz w:val="20"/>
          <w:szCs w:val="20"/>
          <w:vertAlign w:val="baseline"/>
        </w:rPr>
      </w:pPr>
      <w:r w:rsidDel="00000000" w:rsidR="00000000" w:rsidRPr="00000000">
        <w:rPr>
          <w:i w:val="1"/>
          <w:sz w:val="18"/>
          <w:szCs w:val="18"/>
          <w:rtl w:val="0"/>
        </w:rPr>
        <w:t xml:space="preserve">Where to find the information: Form 1, question 4.12 + Form 2, question 5.2 + Form 3.2, question 4.5 + Form 4.1, question 4.21 + Form 5.2, question 5.7 + FORM 6</w:t>
      </w:r>
      <w:r w:rsidDel="00000000" w:rsidR="00000000" w:rsidRPr="00000000">
        <w:rPr>
          <w:rtl w:val="0"/>
        </w:rPr>
      </w:r>
    </w:p>
    <w:p w:rsidR="00000000" w:rsidDel="00000000" w:rsidP="00000000" w:rsidRDefault="00000000" w:rsidRPr="00000000" w14:paraId="00000272">
      <w:pPr>
        <w:spacing w:after="200" w:line="276" w:lineRule="auto"/>
        <w:rPr>
          <w:b w:val="1"/>
          <w:smallCaps w:val="1"/>
          <w:color w:val="4472c4"/>
        </w:rPr>
      </w:pPr>
      <w:r w:rsidDel="00000000" w:rsidR="00000000" w:rsidRPr="00000000">
        <w:rPr>
          <w:rtl w:val="0"/>
        </w:rPr>
      </w:r>
    </w:p>
    <w:p w:rsidR="00000000" w:rsidDel="00000000" w:rsidP="00000000" w:rsidRDefault="00000000" w:rsidRPr="00000000" w14:paraId="00000273">
      <w:pPr>
        <w:spacing w:after="200" w:line="276" w:lineRule="auto"/>
        <w:rPr>
          <w:color w:val="4472c4"/>
        </w:rPr>
      </w:pPr>
      <w:r w:rsidDel="00000000" w:rsidR="00000000" w:rsidRPr="00000000">
        <w:rPr>
          <w:b w:val="1"/>
          <w:smallCaps w:val="1"/>
          <w:color w:val="4472c4"/>
          <w:rtl w:val="0"/>
        </w:rPr>
        <w:t xml:space="preserve">2.12. Water</w:t>
      </w:r>
      <w:r w:rsidDel="00000000" w:rsidR="00000000" w:rsidRPr="00000000">
        <w:rPr>
          <w:rtl w:val="0"/>
        </w:rPr>
      </w:r>
    </w:p>
    <w:p w:rsidR="00000000" w:rsidDel="00000000" w:rsidP="00000000" w:rsidRDefault="00000000" w:rsidRPr="00000000" w14:paraId="00000274">
      <w:pPr>
        <w:rPr>
          <w:sz w:val="20"/>
          <w:szCs w:val="20"/>
        </w:rPr>
      </w:pPr>
      <w:r w:rsidDel="00000000" w:rsidR="00000000" w:rsidRPr="00000000">
        <w:rPr>
          <w:i w:val="1"/>
          <w:sz w:val="18"/>
          <w:szCs w:val="18"/>
          <w:rtl w:val="0"/>
        </w:rPr>
        <w:t xml:space="preserve">Where to find the information: Form 1, question 4.12 + Form 2, question 5.2 / 5.3 / 5.4 / 5.5 / 5.6 / 8.4 + Form 3.1, question 5.7 / 5.9 + Form 3.2, question 6.7 + Form 3.2, question 6.7 + Form 4.2, question 6 + FORM 6 </w:t>
      </w:r>
      <w:r w:rsidDel="00000000" w:rsidR="00000000" w:rsidRPr="00000000">
        <w:rPr>
          <w:rtl w:val="0"/>
        </w:rPr>
      </w:r>
    </w:p>
    <w:p w:rsidR="00000000" w:rsidDel="00000000" w:rsidP="00000000" w:rsidRDefault="00000000" w:rsidRPr="00000000" w14:paraId="00000275">
      <w:pPr>
        <w:spacing w:after="0" w:line="240" w:lineRule="auto"/>
        <w:rPr>
          <w:sz w:val="20"/>
          <w:szCs w:val="20"/>
        </w:rPr>
      </w:pPr>
      <w:r w:rsidDel="00000000" w:rsidR="00000000" w:rsidRPr="00000000">
        <w:rPr>
          <w:rtl w:val="0"/>
        </w:rPr>
      </w:r>
    </w:p>
    <w:p w:rsidR="00000000" w:rsidDel="00000000" w:rsidP="00000000" w:rsidRDefault="00000000" w:rsidRPr="00000000" w14:paraId="00000276">
      <w:pPr>
        <w:spacing w:after="200" w:line="276" w:lineRule="auto"/>
        <w:rPr>
          <w:b w:val="1"/>
          <w:smallCaps w:val="1"/>
          <w:color w:val="4472c4"/>
        </w:rPr>
      </w:pPr>
      <w:r w:rsidDel="00000000" w:rsidR="00000000" w:rsidRPr="00000000">
        <w:rPr>
          <w:b w:val="1"/>
          <w:smallCaps w:val="1"/>
          <w:color w:val="4472c4"/>
          <w:rtl w:val="0"/>
        </w:rPr>
        <w:t xml:space="preserve">2.13. Sanitation</w:t>
      </w:r>
    </w:p>
    <w:p w:rsidR="00000000" w:rsidDel="00000000" w:rsidP="00000000" w:rsidRDefault="00000000" w:rsidRPr="00000000" w14:paraId="00000277">
      <w:pPr>
        <w:rPr>
          <w:sz w:val="20"/>
          <w:szCs w:val="20"/>
        </w:rPr>
      </w:pPr>
      <w:r w:rsidDel="00000000" w:rsidR="00000000" w:rsidRPr="00000000">
        <w:rPr>
          <w:i w:val="1"/>
          <w:sz w:val="18"/>
          <w:szCs w:val="18"/>
          <w:rtl w:val="0"/>
        </w:rPr>
        <w:t xml:space="preserve">Where to find the information: Form 1, question 4.12 + Form 2, question 5.2 / 5.3 / 5.4 / 5.5 / 5.6 / 8.5  + Form 3.1, question 5.3 / 5.8 + Form 3.2, question 6.8 + Form 3.2, question 6.8 + Form 4.2, question 6 + FORM 6</w:t>
      </w:r>
      <w:r w:rsidDel="00000000" w:rsidR="00000000" w:rsidRPr="00000000">
        <w:rPr>
          <w:rtl w:val="0"/>
        </w:rPr>
      </w:r>
    </w:p>
    <w:p w:rsidR="00000000" w:rsidDel="00000000" w:rsidP="00000000" w:rsidRDefault="00000000" w:rsidRPr="00000000" w14:paraId="00000278">
      <w:pPr>
        <w:rPr>
          <w:i w:val="1"/>
          <w:sz w:val="18"/>
          <w:szCs w:val="18"/>
        </w:rPr>
      </w:pPr>
      <w:r w:rsidDel="00000000" w:rsidR="00000000" w:rsidRPr="00000000">
        <w:rPr>
          <w:rtl w:val="0"/>
        </w:rPr>
      </w:r>
    </w:p>
    <w:p w:rsidR="00000000" w:rsidDel="00000000" w:rsidP="00000000" w:rsidRDefault="00000000" w:rsidRPr="00000000" w14:paraId="00000279">
      <w:pPr>
        <w:rPr>
          <w:color w:val="4472c4"/>
        </w:rPr>
      </w:pPr>
      <w:r w:rsidDel="00000000" w:rsidR="00000000" w:rsidRPr="00000000">
        <w:rPr>
          <w:rtl w:val="0"/>
        </w:rPr>
      </w:r>
    </w:p>
    <w:p w:rsidR="00000000" w:rsidDel="00000000" w:rsidP="00000000" w:rsidRDefault="00000000" w:rsidRPr="00000000" w14:paraId="0000027A">
      <w:pPr>
        <w:rPr>
          <w:color w:val="4472c4"/>
        </w:rPr>
      </w:pPr>
      <w:r w:rsidDel="00000000" w:rsidR="00000000" w:rsidRPr="00000000">
        <w:rPr>
          <w:b w:val="1"/>
          <w:smallCaps w:val="1"/>
          <w:color w:val="4472c4"/>
          <w:rtl w:val="0"/>
        </w:rPr>
        <w:t xml:space="preserve">2.14. Waste management</w:t>
      </w:r>
      <w:r w:rsidDel="00000000" w:rsidR="00000000" w:rsidRPr="00000000">
        <w:rPr>
          <w:rtl w:val="0"/>
        </w:rPr>
      </w:r>
    </w:p>
    <w:p w:rsidR="00000000" w:rsidDel="00000000" w:rsidP="00000000" w:rsidRDefault="00000000" w:rsidRPr="00000000" w14:paraId="0000027B">
      <w:pPr>
        <w:rPr>
          <w:sz w:val="20"/>
          <w:szCs w:val="20"/>
        </w:rPr>
      </w:pPr>
      <w:r w:rsidDel="00000000" w:rsidR="00000000" w:rsidRPr="00000000">
        <w:rPr>
          <w:i w:val="1"/>
          <w:sz w:val="18"/>
          <w:szCs w:val="18"/>
          <w:rtl w:val="0"/>
        </w:rPr>
        <w:t xml:space="preserve">Where to find the information: Form 1, question 4.12 + Form 2, question 5.7</w:t>
      </w:r>
      <w:r w:rsidDel="00000000" w:rsidR="00000000" w:rsidRPr="00000000">
        <w:rPr>
          <w:rtl w:val="0"/>
        </w:rPr>
      </w:r>
    </w:p>
    <w:p w:rsidR="00000000" w:rsidDel="00000000" w:rsidP="00000000" w:rsidRDefault="00000000" w:rsidRPr="00000000" w14:paraId="0000027C">
      <w:pPr>
        <w:spacing w:after="0" w:line="240" w:lineRule="auto"/>
        <w:rPr>
          <w:sz w:val="20"/>
          <w:szCs w:val="20"/>
        </w:rPr>
      </w:pPr>
      <w:r w:rsidDel="00000000" w:rsidR="00000000" w:rsidRPr="00000000">
        <w:rPr>
          <w:rtl w:val="0"/>
        </w:rPr>
      </w:r>
    </w:p>
    <w:p w:rsidR="00000000" w:rsidDel="00000000" w:rsidP="00000000" w:rsidRDefault="00000000" w:rsidRPr="00000000" w14:paraId="0000027D">
      <w:pPr>
        <w:spacing w:after="0" w:line="240" w:lineRule="auto"/>
        <w:rPr>
          <w:sz w:val="20"/>
          <w:szCs w:val="20"/>
        </w:rPr>
      </w:pPr>
      <w:r w:rsidDel="00000000" w:rsidR="00000000" w:rsidRPr="00000000">
        <w:rPr>
          <w:rtl w:val="0"/>
        </w:rPr>
      </w:r>
    </w:p>
    <w:p w:rsidR="00000000" w:rsidDel="00000000" w:rsidP="00000000" w:rsidRDefault="00000000" w:rsidRPr="00000000" w14:paraId="0000027E">
      <w:pPr>
        <w:spacing w:after="0" w:line="240" w:lineRule="auto"/>
        <w:rPr>
          <w:sz w:val="20"/>
          <w:szCs w:val="20"/>
        </w:rPr>
      </w:pPr>
      <w:r w:rsidDel="00000000" w:rsidR="00000000" w:rsidRPr="00000000">
        <w:rPr>
          <w:rtl w:val="0"/>
        </w:rPr>
      </w:r>
    </w:p>
    <w:p w:rsidR="00000000" w:rsidDel="00000000" w:rsidP="00000000" w:rsidRDefault="00000000" w:rsidRPr="00000000" w14:paraId="0000027F">
      <w:pPr>
        <w:spacing w:after="200" w:line="276" w:lineRule="auto"/>
        <w:rPr>
          <w:color w:val="4472c4"/>
        </w:rPr>
      </w:pPr>
      <w:r w:rsidDel="00000000" w:rsidR="00000000" w:rsidRPr="00000000">
        <w:rPr>
          <w:b w:val="1"/>
          <w:smallCaps w:val="1"/>
          <w:color w:val="4472c4"/>
          <w:rtl w:val="0"/>
        </w:rPr>
        <w:t xml:space="preserve">2.15. Security</w:t>
      </w:r>
      <w:r w:rsidDel="00000000" w:rsidR="00000000" w:rsidRPr="00000000">
        <w:rPr>
          <w:rtl w:val="0"/>
        </w:rPr>
      </w:r>
    </w:p>
    <w:p w:rsidR="00000000" w:rsidDel="00000000" w:rsidP="00000000" w:rsidRDefault="00000000" w:rsidRPr="00000000" w14:paraId="00000280">
      <w:pPr>
        <w:rPr>
          <w:color w:val="4472c4"/>
          <w:sz w:val="20"/>
          <w:szCs w:val="20"/>
        </w:rPr>
      </w:pPr>
      <w:r w:rsidDel="00000000" w:rsidR="00000000" w:rsidRPr="00000000">
        <w:rPr>
          <w:i w:val="1"/>
          <w:sz w:val="18"/>
          <w:szCs w:val="18"/>
          <w:rtl w:val="0"/>
        </w:rPr>
        <w:t xml:space="preserve">Where to find the information: Form 2, question 5.10 + Form 3.1, question 4.6 / 5.19 + Form 3.2, question 6.10 + Form 4.1, question 4.11</w:t>
      </w:r>
      <w:r w:rsidDel="00000000" w:rsidR="00000000" w:rsidRPr="00000000">
        <w:rPr>
          <w:rtl w:val="0"/>
        </w:rPr>
      </w:r>
    </w:p>
    <w:p w:rsidR="00000000" w:rsidDel="00000000" w:rsidP="00000000" w:rsidRDefault="00000000" w:rsidRPr="00000000" w14:paraId="00000281">
      <w:pPr>
        <w:rPr>
          <w:sz w:val="20"/>
          <w:szCs w:val="20"/>
        </w:rPr>
      </w:pPr>
      <w:r w:rsidDel="00000000" w:rsidR="00000000" w:rsidRPr="00000000">
        <w:rPr>
          <w:rtl w:val="0"/>
        </w:rPr>
      </w:r>
    </w:p>
    <w:p w:rsidR="00000000" w:rsidDel="00000000" w:rsidP="00000000" w:rsidRDefault="00000000" w:rsidRPr="00000000" w14:paraId="00000282">
      <w:pPr>
        <w:rPr>
          <w:b w:val="1"/>
          <w:smallCaps w:val="1"/>
          <w:color w:val="4472c4"/>
        </w:rPr>
      </w:pPr>
      <w:r w:rsidDel="00000000" w:rsidR="00000000" w:rsidRPr="00000000">
        <w:rPr>
          <w:b w:val="1"/>
          <w:smallCaps w:val="1"/>
          <w:color w:val="4472c4"/>
          <w:rtl w:val="0"/>
        </w:rPr>
        <w:t xml:space="preserve">2.16. Sources of energy</w:t>
      </w:r>
    </w:p>
    <w:p w:rsidR="00000000" w:rsidDel="00000000" w:rsidP="00000000" w:rsidRDefault="00000000" w:rsidRPr="00000000" w14:paraId="00000283">
      <w:pPr>
        <w:rPr>
          <w:i w:val="1"/>
          <w:sz w:val="18"/>
          <w:szCs w:val="18"/>
        </w:rPr>
      </w:pPr>
      <w:r w:rsidDel="00000000" w:rsidR="00000000" w:rsidRPr="00000000">
        <w:rPr>
          <w:i w:val="1"/>
          <w:sz w:val="18"/>
          <w:szCs w:val="18"/>
          <w:rtl w:val="0"/>
        </w:rPr>
        <w:t xml:space="preserve">Where to find the information: Form 2, question 8.7 + Form 3.1, question 5.10 / 5.13</w:t>
      </w:r>
    </w:p>
    <w:p w:rsidR="00000000" w:rsidDel="00000000" w:rsidP="00000000" w:rsidRDefault="00000000" w:rsidRPr="00000000" w14:paraId="00000284">
      <w:pPr>
        <w:rPr>
          <w:i w:val="1"/>
          <w:sz w:val="18"/>
          <w:szCs w:val="18"/>
        </w:rPr>
      </w:pPr>
      <w:r w:rsidDel="00000000" w:rsidR="00000000" w:rsidRPr="00000000">
        <w:rPr>
          <w:rtl w:val="0"/>
        </w:rPr>
      </w:r>
    </w:p>
    <w:p w:rsidR="00000000" w:rsidDel="00000000" w:rsidP="00000000" w:rsidRDefault="00000000" w:rsidRPr="00000000" w14:paraId="00000285">
      <w:pPr>
        <w:rPr>
          <w:b w:val="0"/>
          <w:smallCaps w:val="0"/>
          <w:color w:val="4472c4"/>
          <w:vertAlign w:val="baseline"/>
        </w:rPr>
      </w:pPr>
      <w:r w:rsidDel="00000000" w:rsidR="00000000" w:rsidRPr="00000000">
        <w:rPr>
          <w:b w:val="1"/>
          <w:smallCaps w:val="1"/>
          <w:color w:val="4472c4"/>
          <w:rtl w:val="0"/>
        </w:rPr>
        <w:t xml:space="preserve">2.17. </w:t>
      </w:r>
      <w:r w:rsidDel="00000000" w:rsidR="00000000" w:rsidRPr="00000000">
        <w:rPr>
          <w:b w:val="1"/>
          <w:smallCaps w:val="1"/>
          <w:color w:val="4472c4"/>
          <w:vertAlign w:val="baseline"/>
          <w:rtl w:val="0"/>
        </w:rPr>
        <w:t xml:space="preserve">Situation of women</w:t>
      </w:r>
      <w:r w:rsidDel="00000000" w:rsidR="00000000" w:rsidRPr="00000000">
        <w:rPr>
          <w:rtl w:val="0"/>
        </w:rPr>
      </w:r>
    </w:p>
    <w:p w:rsidR="00000000" w:rsidDel="00000000" w:rsidP="00000000" w:rsidRDefault="00000000" w:rsidRPr="00000000" w14:paraId="00000286">
      <w:pPr>
        <w:rPr>
          <w:i w:val="1"/>
          <w:sz w:val="18"/>
          <w:szCs w:val="18"/>
        </w:rPr>
      </w:pPr>
      <w:r w:rsidDel="00000000" w:rsidR="00000000" w:rsidRPr="00000000">
        <w:rPr>
          <w:i w:val="1"/>
          <w:sz w:val="18"/>
          <w:szCs w:val="18"/>
          <w:rtl w:val="0"/>
        </w:rPr>
        <w:t xml:space="preserve">Where to find the information: Form 2, question 14.1 / 14.2 / 14.3 + Form 3.1 (all the questions) + Form 3.2, question 4.14 + FORM 6 </w:t>
      </w:r>
    </w:p>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88">
      <w:pPr>
        <w:rPr>
          <w:b w:val="0"/>
          <w:smallCaps w:val="0"/>
          <w:color w:val="4472c4"/>
          <w:vertAlign w:val="baseline"/>
        </w:rPr>
      </w:pPr>
      <w:r w:rsidDel="00000000" w:rsidR="00000000" w:rsidRPr="00000000">
        <w:rPr>
          <w:b w:val="1"/>
          <w:smallCaps w:val="1"/>
          <w:color w:val="4472c4"/>
          <w:rtl w:val="0"/>
        </w:rPr>
        <w:t xml:space="preserve">2.18. </w:t>
      </w:r>
      <w:r w:rsidDel="00000000" w:rsidR="00000000" w:rsidRPr="00000000">
        <w:rPr>
          <w:b w:val="1"/>
          <w:smallCaps w:val="1"/>
          <w:color w:val="4472c4"/>
          <w:vertAlign w:val="baseline"/>
          <w:rtl w:val="0"/>
        </w:rPr>
        <w:t xml:space="preserve">Situation of disabled persons</w:t>
      </w:r>
      <w:r w:rsidDel="00000000" w:rsidR="00000000" w:rsidRPr="00000000">
        <w:rPr>
          <w:rtl w:val="0"/>
        </w:rPr>
      </w:r>
    </w:p>
    <w:p w:rsidR="00000000" w:rsidDel="00000000" w:rsidP="00000000" w:rsidRDefault="00000000" w:rsidRPr="00000000" w14:paraId="00000289">
      <w:pPr>
        <w:rPr>
          <w:b w:val="0"/>
          <w:smallCaps w:val="0"/>
          <w:color w:val="4472c4"/>
          <w:vertAlign w:val="baseline"/>
        </w:rPr>
      </w:pPr>
      <w:r w:rsidDel="00000000" w:rsidR="00000000" w:rsidRPr="00000000">
        <w:rPr>
          <w:i w:val="1"/>
          <w:sz w:val="18"/>
          <w:szCs w:val="18"/>
          <w:rtl w:val="0"/>
        </w:rPr>
        <w:t xml:space="preserve">Where to find the information: Form 2, question 8.2 + Form 3.1, question 4.8 / 6.7 + Form 3.2 (all the questions) </w:t>
      </w:r>
      <w:r w:rsidDel="00000000" w:rsidR="00000000" w:rsidRPr="00000000">
        <w:rPr>
          <w:rtl w:val="0"/>
        </w:rPr>
      </w:r>
    </w:p>
    <w:p w:rsidR="00000000" w:rsidDel="00000000" w:rsidP="00000000" w:rsidRDefault="00000000" w:rsidRPr="00000000" w14:paraId="0000028A">
      <w:pPr>
        <w:rPr>
          <w:color w:val="4472c4"/>
        </w:rPr>
      </w:pPr>
      <w:r w:rsidDel="00000000" w:rsidR="00000000" w:rsidRPr="00000000">
        <w:rPr>
          <w:rtl w:val="0"/>
        </w:rPr>
      </w:r>
    </w:p>
    <w:p w:rsidR="00000000" w:rsidDel="00000000" w:rsidP="00000000" w:rsidRDefault="00000000" w:rsidRPr="00000000" w14:paraId="0000028B">
      <w:pPr>
        <w:rPr>
          <w:color w:val="4472c4"/>
        </w:rPr>
      </w:pPr>
      <w:r w:rsidDel="00000000" w:rsidR="00000000" w:rsidRPr="00000000">
        <w:rPr>
          <w:b w:val="1"/>
          <w:smallCaps w:val="1"/>
          <w:color w:val="4472c4"/>
          <w:rtl w:val="0"/>
        </w:rPr>
        <w:t xml:space="preserve">2.19. Situation of youth and elder</w:t>
      </w:r>
      <w:r w:rsidDel="00000000" w:rsidR="00000000" w:rsidRPr="00000000">
        <w:rPr>
          <w:rtl w:val="0"/>
        </w:rPr>
      </w:r>
    </w:p>
    <w:p w:rsidR="00000000" w:rsidDel="00000000" w:rsidP="00000000" w:rsidRDefault="00000000" w:rsidRPr="00000000" w14:paraId="0000028C">
      <w:pPr>
        <w:rPr>
          <w:i w:val="1"/>
          <w:sz w:val="18"/>
          <w:szCs w:val="18"/>
        </w:rPr>
      </w:pPr>
      <w:r w:rsidDel="00000000" w:rsidR="00000000" w:rsidRPr="00000000">
        <w:rPr>
          <w:i w:val="1"/>
          <w:sz w:val="18"/>
          <w:szCs w:val="18"/>
          <w:rtl w:val="0"/>
        </w:rPr>
        <w:t xml:space="preserve">Where to find the information: Form 2, question 14.1 + Form 3.1, question 4.8 / 7.4 + FORM 6</w:t>
      </w:r>
    </w:p>
    <w:p w:rsidR="00000000" w:rsidDel="00000000" w:rsidP="00000000" w:rsidRDefault="00000000" w:rsidRPr="00000000" w14:paraId="0000028D">
      <w:pPr>
        <w:rPr>
          <w:i w:val="1"/>
          <w:sz w:val="18"/>
          <w:szCs w:val="18"/>
        </w:rPr>
      </w:pPr>
      <w:r w:rsidDel="00000000" w:rsidR="00000000" w:rsidRPr="00000000">
        <w:rPr>
          <w:rtl w:val="0"/>
        </w:rPr>
      </w:r>
    </w:p>
    <w:p w:rsidR="00000000" w:rsidDel="00000000" w:rsidP="00000000" w:rsidRDefault="00000000" w:rsidRPr="00000000" w14:paraId="0000028E">
      <w:pPr>
        <w:rPr>
          <w:i w:val="1"/>
          <w:sz w:val="18"/>
          <w:szCs w:val="18"/>
        </w:rPr>
      </w:pPr>
      <w:r w:rsidDel="00000000" w:rsidR="00000000" w:rsidRPr="00000000">
        <w:rPr>
          <w:b w:val="1"/>
          <w:smallCaps w:val="1"/>
          <w:color w:val="4472c4"/>
          <w:rtl w:val="0"/>
        </w:rPr>
        <w:t xml:space="preserve">2.20. Situation of other groups (returnees, minorities, squatters, slum dwellers, people living in poverty…)</w:t>
      </w:r>
      <w:r w:rsidDel="00000000" w:rsidR="00000000" w:rsidRPr="00000000">
        <w:rPr>
          <w:rtl w:val="0"/>
        </w:rPr>
      </w:r>
    </w:p>
    <w:p w:rsidR="00000000" w:rsidDel="00000000" w:rsidP="00000000" w:rsidRDefault="00000000" w:rsidRPr="00000000" w14:paraId="0000028F">
      <w:pPr>
        <w:rPr>
          <w:i w:val="1"/>
          <w:sz w:val="18"/>
          <w:szCs w:val="18"/>
        </w:rPr>
      </w:pPr>
      <w:r w:rsidDel="00000000" w:rsidR="00000000" w:rsidRPr="00000000">
        <w:rPr>
          <w:i w:val="1"/>
          <w:sz w:val="18"/>
          <w:szCs w:val="18"/>
          <w:rtl w:val="0"/>
        </w:rPr>
        <w:t xml:space="preserve">Where to find the information: Form 2, question 14.4 + Form 3.1, question 4.7 / 7.4  + Form 3.2, question 4.1 / 4.2 + FORM 6 </w:t>
      </w:r>
    </w:p>
    <w:p w:rsidR="00000000" w:rsidDel="00000000" w:rsidP="00000000" w:rsidRDefault="00000000" w:rsidRPr="00000000" w14:paraId="00000290">
      <w:pPr>
        <w:rPr>
          <w:i w:val="1"/>
          <w:sz w:val="18"/>
          <w:szCs w:val="18"/>
        </w:rPr>
      </w:pPr>
      <w:r w:rsidDel="00000000" w:rsidR="00000000" w:rsidRPr="00000000">
        <w:rPr>
          <w:rtl w:val="0"/>
        </w:rPr>
      </w:r>
    </w:p>
    <w:p w:rsidR="00000000" w:rsidDel="00000000" w:rsidP="00000000" w:rsidRDefault="00000000" w:rsidRPr="00000000" w14:paraId="00000291">
      <w:pPr>
        <w:rPr>
          <w:b w:val="1"/>
          <w:smallCaps w:val="1"/>
          <w:color w:val="4472c4"/>
          <w:vertAlign w:val="baseline"/>
        </w:rPr>
      </w:pPr>
      <w:r w:rsidDel="00000000" w:rsidR="00000000" w:rsidRPr="00000000">
        <w:rPr>
          <w:b w:val="1"/>
          <w:smallCaps w:val="1"/>
          <w:color w:val="4472c4"/>
          <w:rtl w:val="0"/>
        </w:rPr>
        <w:t xml:space="preserve">2.21. </w:t>
      </w:r>
      <w:r w:rsidDel="00000000" w:rsidR="00000000" w:rsidRPr="00000000">
        <w:rPr>
          <w:b w:val="1"/>
          <w:smallCaps w:val="1"/>
          <w:color w:val="4472c4"/>
          <w:rtl w:val="0"/>
        </w:rPr>
        <w:t xml:space="preserve">S</w:t>
      </w:r>
      <w:r w:rsidDel="00000000" w:rsidR="00000000" w:rsidRPr="00000000">
        <w:rPr>
          <w:b w:val="1"/>
          <w:smallCaps w:val="1"/>
          <w:color w:val="4472c4"/>
          <w:vertAlign w:val="baseline"/>
          <w:rtl w:val="0"/>
        </w:rPr>
        <w:t xml:space="preserve">easonal calendar </w:t>
      </w:r>
    </w:p>
    <w:p w:rsidR="00000000" w:rsidDel="00000000" w:rsidP="00000000" w:rsidRDefault="00000000" w:rsidRPr="00000000" w14:paraId="00000292">
      <w:pPr>
        <w:rPr>
          <w:b w:val="1"/>
          <w:smallCaps w:val="1"/>
          <w:color w:val="4472c4"/>
        </w:rPr>
      </w:pPr>
      <w:r w:rsidDel="00000000" w:rsidR="00000000" w:rsidRPr="00000000">
        <w:rPr>
          <w:i w:val="1"/>
          <w:sz w:val="18"/>
          <w:szCs w:val="18"/>
          <w:rtl w:val="0"/>
        </w:rPr>
        <w:t xml:space="preserve">Where to find the information: Form 2, section 15</w:t>
      </w:r>
      <w:r w:rsidDel="00000000" w:rsidR="00000000" w:rsidRPr="00000000">
        <w:rPr>
          <w:rtl w:val="0"/>
        </w:rPr>
      </w:r>
    </w:p>
    <w:tbl>
      <w:tblPr>
        <w:tblStyle w:val="Table3"/>
        <w:tblW w:w="15672.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5"/>
        <w:gridCol w:w="5127"/>
        <w:gridCol w:w="765"/>
        <w:gridCol w:w="765"/>
        <w:gridCol w:w="765"/>
        <w:gridCol w:w="765"/>
        <w:gridCol w:w="765"/>
        <w:gridCol w:w="765"/>
        <w:gridCol w:w="765"/>
        <w:gridCol w:w="765"/>
        <w:gridCol w:w="765"/>
        <w:gridCol w:w="765"/>
        <w:gridCol w:w="765"/>
        <w:gridCol w:w="765"/>
        <w:tblGridChange w:id="0">
          <w:tblGrid>
            <w:gridCol w:w="1365"/>
            <w:gridCol w:w="5127"/>
            <w:gridCol w:w="765"/>
            <w:gridCol w:w="765"/>
            <w:gridCol w:w="765"/>
            <w:gridCol w:w="765"/>
            <w:gridCol w:w="765"/>
            <w:gridCol w:w="765"/>
            <w:gridCol w:w="765"/>
            <w:gridCol w:w="765"/>
            <w:gridCol w:w="765"/>
            <w:gridCol w:w="765"/>
            <w:gridCol w:w="765"/>
            <w:gridCol w:w="765"/>
          </w:tblGrid>
        </w:tblGridChange>
      </w:tblGrid>
      <w:tr>
        <w:trPr>
          <w:trHeight w:val="315" w:hRule="atLeast"/>
        </w:trPr>
        <w:tc>
          <w:tcPr>
            <w:gridSpan w:val="2"/>
            <w:vAlign w:val="top"/>
          </w:tcPr>
          <w:p w:rsidR="00000000" w:rsidDel="00000000" w:rsidP="00000000" w:rsidRDefault="00000000" w:rsidRPr="00000000" w14:paraId="00000293">
            <w:pPr>
              <w:spacing w:after="0" w:lineRule="auto"/>
              <w:jc w:val="center"/>
              <w:rPr>
                <w:b w:val="0"/>
                <w:vertAlign w:val="baseline"/>
              </w:rPr>
            </w:pPr>
            <w:r w:rsidDel="00000000" w:rsidR="00000000" w:rsidRPr="00000000">
              <w:rPr>
                <w:b w:val="1"/>
                <w:vertAlign w:val="baseline"/>
                <w:rtl w:val="0"/>
              </w:rPr>
              <w:t xml:space="preserve">Event</w:t>
            </w:r>
            <w:r w:rsidDel="00000000" w:rsidR="00000000" w:rsidRPr="00000000">
              <w:rPr>
                <w:rtl w:val="0"/>
              </w:rPr>
            </w:r>
          </w:p>
        </w:tc>
        <w:tc>
          <w:tcPr>
            <w:gridSpan w:val="12"/>
            <w:vAlign w:val="top"/>
          </w:tcPr>
          <w:p w:rsidR="00000000" w:rsidDel="00000000" w:rsidP="00000000" w:rsidRDefault="00000000" w:rsidRPr="00000000" w14:paraId="00000295">
            <w:pPr>
              <w:spacing w:after="0" w:lineRule="auto"/>
              <w:jc w:val="center"/>
              <w:rPr>
                <w:b w:val="0"/>
                <w:vertAlign w:val="baseline"/>
              </w:rPr>
            </w:pPr>
            <w:r w:rsidDel="00000000" w:rsidR="00000000" w:rsidRPr="00000000">
              <w:rPr>
                <w:b w:val="1"/>
                <w:vertAlign w:val="baseline"/>
                <w:rtl w:val="0"/>
              </w:rPr>
              <w:t xml:space="preserve">Time</w:t>
            </w:r>
            <w:r w:rsidDel="00000000" w:rsidR="00000000" w:rsidRPr="00000000">
              <w:rPr>
                <w:rtl w:val="0"/>
              </w:rPr>
            </w:r>
          </w:p>
        </w:tc>
      </w:tr>
      <w:tr>
        <w:trPr>
          <w:trHeight w:val="315" w:hRule="atLeast"/>
        </w:trPr>
        <w:tc>
          <w:tcPr>
            <w:vAlign w:val="top"/>
          </w:tcPr>
          <w:p w:rsidR="00000000" w:rsidDel="00000000" w:rsidP="00000000" w:rsidRDefault="00000000" w:rsidRPr="00000000" w14:paraId="000002A1">
            <w:pPr>
              <w:spacing w:after="0" w:lineRule="auto"/>
              <w:rPr>
                <w:b w:val="0"/>
                <w:vertAlign w:val="baseline"/>
              </w:rPr>
            </w:pPr>
            <w:r w:rsidDel="00000000" w:rsidR="00000000" w:rsidRPr="00000000">
              <w:rPr>
                <w:b w:val="1"/>
                <w:vertAlign w:val="baseline"/>
                <w:rtl w:val="0"/>
              </w:rPr>
              <w:t xml:space="preserve">Area</w:t>
            </w:r>
            <w:r w:rsidDel="00000000" w:rsidR="00000000" w:rsidRPr="00000000">
              <w:rPr>
                <w:rtl w:val="0"/>
              </w:rPr>
            </w:r>
          </w:p>
        </w:tc>
        <w:tc>
          <w:tcPr>
            <w:vAlign w:val="top"/>
          </w:tcPr>
          <w:p w:rsidR="00000000" w:rsidDel="00000000" w:rsidP="00000000" w:rsidRDefault="00000000" w:rsidRPr="00000000" w14:paraId="000002A2">
            <w:pPr>
              <w:spacing w:after="0" w:lineRule="auto"/>
              <w:rPr>
                <w:b w:val="0"/>
                <w:color w:val="ff0000"/>
                <w:sz w:val="18"/>
                <w:szCs w:val="18"/>
                <w:vertAlign w:val="baseline"/>
              </w:rPr>
            </w:pPr>
            <w:r w:rsidDel="00000000" w:rsidR="00000000" w:rsidRPr="00000000">
              <w:rPr>
                <w:b w:val="1"/>
                <w:vertAlign w:val="baseline"/>
                <w:rtl w:val="0"/>
              </w:rPr>
              <w:t xml:space="preserve">Activity </w:t>
            </w:r>
            <w:r w:rsidDel="00000000" w:rsidR="00000000" w:rsidRPr="00000000">
              <w:rPr>
                <w:color w:val="ff0000"/>
                <w:sz w:val="18"/>
                <w:szCs w:val="18"/>
                <w:vertAlign w:val="baseline"/>
                <w:rtl w:val="0"/>
              </w:rPr>
              <w:t xml:space="preserve">(modify, dela</w:t>
            </w:r>
            <w:r w:rsidDel="00000000" w:rsidR="00000000" w:rsidRPr="00000000">
              <w:rPr>
                <w:color w:val="ff0000"/>
                <w:sz w:val="18"/>
                <w:szCs w:val="18"/>
                <w:rtl w:val="0"/>
              </w:rPr>
              <w:t xml:space="preserve">te, insert or</w:t>
            </w:r>
            <w:r w:rsidDel="00000000" w:rsidR="00000000" w:rsidRPr="00000000">
              <w:rPr>
                <w:color w:val="ff0000"/>
                <w:sz w:val="18"/>
                <w:szCs w:val="18"/>
                <w:vertAlign w:val="baseline"/>
                <w:rtl w:val="0"/>
              </w:rPr>
              <w:t xml:space="preserve"> specify activities to adjust them to the context)</w:t>
            </w:r>
            <w:r w:rsidDel="00000000" w:rsidR="00000000" w:rsidRPr="00000000">
              <w:rPr>
                <w:rtl w:val="0"/>
              </w:rPr>
            </w:r>
          </w:p>
        </w:tc>
        <w:tc>
          <w:tcPr>
            <w:vAlign w:val="top"/>
          </w:tcPr>
          <w:p w:rsidR="00000000" w:rsidDel="00000000" w:rsidP="00000000" w:rsidRDefault="00000000" w:rsidRPr="00000000" w14:paraId="000002A3">
            <w:pPr>
              <w:spacing w:after="0" w:lineRule="auto"/>
              <w:rPr>
                <w:vertAlign w:val="baseline"/>
              </w:rPr>
            </w:pPr>
            <w:r w:rsidDel="00000000" w:rsidR="00000000" w:rsidRPr="00000000">
              <w:rPr>
                <w:vertAlign w:val="baseline"/>
                <w:rtl w:val="0"/>
              </w:rPr>
              <w:t xml:space="preserve">Jan.</w:t>
            </w:r>
          </w:p>
        </w:tc>
        <w:tc>
          <w:tcPr>
            <w:vAlign w:val="top"/>
          </w:tcPr>
          <w:p w:rsidR="00000000" w:rsidDel="00000000" w:rsidP="00000000" w:rsidRDefault="00000000" w:rsidRPr="00000000" w14:paraId="000002A4">
            <w:pPr>
              <w:spacing w:after="0" w:lineRule="auto"/>
              <w:rPr>
                <w:vertAlign w:val="baseline"/>
              </w:rPr>
            </w:pPr>
            <w:r w:rsidDel="00000000" w:rsidR="00000000" w:rsidRPr="00000000">
              <w:rPr>
                <w:vertAlign w:val="baseline"/>
                <w:rtl w:val="0"/>
              </w:rPr>
              <w:t xml:space="preserve">Feb.</w:t>
            </w:r>
          </w:p>
        </w:tc>
        <w:tc>
          <w:tcPr>
            <w:vAlign w:val="top"/>
          </w:tcPr>
          <w:p w:rsidR="00000000" w:rsidDel="00000000" w:rsidP="00000000" w:rsidRDefault="00000000" w:rsidRPr="00000000" w14:paraId="000002A5">
            <w:pPr>
              <w:spacing w:after="0" w:lineRule="auto"/>
              <w:rPr>
                <w:vertAlign w:val="baseline"/>
              </w:rPr>
            </w:pPr>
            <w:r w:rsidDel="00000000" w:rsidR="00000000" w:rsidRPr="00000000">
              <w:rPr>
                <w:vertAlign w:val="baseline"/>
                <w:rtl w:val="0"/>
              </w:rPr>
              <w:t xml:space="preserve">Mar.</w:t>
            </w:r>
          </w:p>
        </w:tc>
        <w:tc>
          <w:tcPr>
            <w:vAlign w:val="top"/>
          </w:tcPr>
          <w:p w:rsidR="00000000" w:rsidDel="00000000" w:rsidP="00000000" w:rsidRDefault="00000000" w:rsidRPr="00000000" w14:paraId="000002A6">
            <w:pPr>
              <w:spacing w:after="0" w:lineRule="auto"/>
              <w:rPr>
                <w:vertAlign w:val="baseline"/>
              </w:rPr>
            </w:pPr>
            <w:r w:rsidDel="00000000" w:rsidR="00000000" w:rsidRPr="00000000">
              <w:rPr>
                <w:vertAlign w:val="baseline"/>
                <w:rtl w:val="0"/>
              </w:rPr>
              <w:t xml:space="preserve">Apr.</w:t>
            </w:r>
          </w:p>
        </w:tc>
        <w:tc>
          <w:tcPr>
            <w:vAlign w:val="top"/>
          </w:tcPr>
          <w:p w:rsidR="00000000" w:rsidDel="00000000" w:rsidP="00000000" w:rsidRDefault="00000000" w:rsidRPr="00000000" w14:paraId="000002A7">
            <w:pPr>
              <w:spacing w:after="0" w:lineRule="auto"/>
              <w:rPr>
                <w:vertAlign w:val="baseline"/>
              </w:rPr>
            </w:pPr>
            <w:r w:rsidDel="00000000" w:rsidR="00000000" w:rsidRPr="00000000">
              <w:rPr>
                <w:vertAlign w:val="baseline"/>
                <w:rtl w:val="0"/>
              </w:rPr>
              <w:t xml:space="preserve">May </w:t>
            </w:r>
          </w:p>
        </w:tc>
        <w:tc>
          <w:tcPr>
            <w:vAlign w:val="top"/>
          </w:tcPr>
          <w:p w:rsidR="00000000" w:rsidDel="00000000" w:rsidP="00000000" w:rsidRDefault="00000000" w:rsidRPr="00000000" w14:paraId="000002A8">
            <w:pPr>
              <w:spacing w:after="0" w:lineRule="auto"/>
              <w:rPr>
                <w:vertAlign w:val="baseline"/>
              </w:rPr>
            </w:pPr>
            <w:r w:rsidDel="00000000" w:rsidR="00000000" w:rsidRPr="00000000">
              <w:rPr>
                <w:vertAlign w:val="baseline"/>
                <w:rtl w:val="0"/>
              </w:rPr>
              <w:t xml:space="preserve">June</w:t>
            </w:r>
          </w:p>
        </w:tc>
        <w:tc>
          <w:tcPr>
            <w:vAlign w:val="top"/>
          </w:tcPr>
          <w:p w:rsidR="00000000" w:rsidDel="00000000" w:rsidP="00000000" w:rsidRDefault="00000000" w:rsidRPr="00000000" w14:paraId="000002A9">
            <w:pPr>
              <w:spacing w:after="0" w:lineRule="auto"/>
              <w:rPr>
                <w:vertAlign w:val="baseline"/>
              </w:rPr>
            </w:pPr>
            <w:r w:rsidDel="00000000" w:rsidR="00000000" w:rsidRPr="00000000">
              <w:rPr>
                <w:vertAlign w:val="baseline"/>
                <w:rtl w:val="0"/>
              </w:rPr>
              <w:t xml:space="preserve">July</w:t>
            </w:r>
          </w:p>
        </w:tc>
        <w:tc>
          <w:tcPr>
            <w:vAlign w:val="top"/>
          </w:tcPr>
          <w:p w:rsidR="00000000" w:rsidDel="00000000" w:rsidP="00000000" w:rsidRDefault="00000000" w:rsidRPr="00000000" w14:paraId="000002AA">
            <w:pPr>
              <w:spacing w:after="0" w:lineRule="auto"/>
              <w:rPr>
                <w:vertAlign w:val="baseline"/>
              </w:rPr>
            </w:pPr>
            <w:r w:rsidDel="00000000" w:rsidR="00000000" w:rsidRPr="00000000">
              <w:rPr>
                <w:vertAlign w:val="baseline"/>
                <w:rtl w:val="0"/>
              </w:rPr>
              <w:t xml:space="preserve">Aug.</w:t>
            </w:r>
          </w:p>
        </w:tc>
        <w:tc>
          <w:tcPr>
            <w:vAlign w:val="top"/>
          </w:tcPr>
          <w:p w:rsidR="00000000" w:rsidDel="00000000" w:rsidP="00000000" w:rsidRDefault="00000000" w:rsidRPr="00000000" w14:paraId="000002AB">
            <w:pPr>
              <w:spacing w:after="0" w:lineRule="auto"/>
              <w:rPr>
                <w:vertAlign w:val="baseline"/>
              </w:rPr>
            </w:pPr>
            <w:r w:rsidDel="00000000" w:rsidR="00000000" w:rsidRPr="00000000">
              <w:rPr>
                <w:vertAlign w:val="baseline"/>
                <w:rtl w:val="0"/>
              </w:rPr>
              <w:t xml:space="preserve">Sept.</w:t>
            </w:r>
          </w:p>
        </w:tc>
        <w:tc>
          <w:tcPr>
            <w:vAlign w:val="top"/>
          </w:tcPr>
          <w:p w:rsidR="00000000" w:rsidDel="00000000" w:rsidP="00000000" w:rsidRDefault="00000000" w:rsidRPr="00000000" w14:paraId="000002AC">
            <w:pPr>
              <w:spacing w:after="0" w:lineRule="auto"/>
              <w:rPr>
                <w:vertAlign w:val="baseline"/>
              </w:rPr>
            </w:pPr>
            <w:r w:rsidDel="00000000" w:rsidR="00000000" w:rsidRPr="00000000">
              <w:rPr>
                <w:vertAlign w:val="baseline"/>
                <w:rtl w:val="0"/>
              </w:rPr>
              <w:t xml:space="preserve">Oct.</w:t>
            </w:r>
          </w:p>
        </w:tc>
        <w:tc>
          <w:tcPr>
            <w:vAlign w:val="top"/>
          </w:tcPr>
          <w:p w:rsidR="00000000" w:rsidDel="00000000" w:rsidP="00000000" w:rsidRDefault="00000000" w:rsidRPr="00000000" w14:paraId="000002AD">
            <w:pPr>
              <w:spacing w:after="0" w:lineRule="auto"/>
              <w:rPr>
                <w:vertAlign w:val="baseline"/>
              </w:rPr>
            </w:pPr>
            <w:r w:rsidDel="00000000" w:rsidR="00000000" w:rsidRPr="00000000">
              <w:rPr>
                <w:vertAlign w:val="baseline"/>
                <w:rtl w:val="0"/>
              </w:rPr>
              <w:t xml:space="preserve">Nov.</w:t>
            </w:r>
          </w:p>
        </w:tc>
        <w:tc>
          <w:tcPr>
            <w:vAlign w:val="top"/>
          </w:tcPr>
          <w:p w:rsidR="00000000" w:rsidDel="00000000" w:rsidP="00000000" w:rsidRDefault="00000000" w:rsidRPr="00000000" w14:paraId="000002AE">
            <w:pPr>
              <w:spacing w:after="0" w:lineRule="auto"/>
              <w:rPr>
                <w:vertAlign w:val="baseline"/>
              </w:rPr>
            </w:pPr>
            <w:r w:rsidDel="00000000" w:rsidR="00000000" w:rsidRPr="00000000">
              <w:rPr>
                <w:vertAlign w:val="baseline"/>
                <w:rtl w:val="0"/>
              </w:rPr>
              <w:t xml:space="preserve">Dec.</w:t>
            </w:r>
          </w:p>
        </w:tc>
      </w:tr>
      <w:tr>
        <w:trPr>
          <w:trHeight w:val="300" w:hRule="atLeast"/>
        </w:trPr>
        <w:tc>
          <w:tcPr>
            <w:vMerge w:val="restart"/>
            <w:vAlign w:val="top"/>
          </w:tcPr>
          <w:p w:rsidR="00000000" w:rsidDel="00000000" w:rsidP="00000000" w:rsidRDefault="00000000" w:rsidRPr="00000000" w14:paraId="000002AF">
            <w:pPr>
              <w:spacing w:after="0" w:lineRule="auto"/>
              <w:rPr>
                <w:sz w:val="20"/>
                <w:szCs w:val="20"/>
                <w:vertAlign w:val="baseline"/>
              </w:rPr>
            </w:pPr>
            <w:r w:rsidDel="00000000" w:rsidR="00000000" w:rsidRPr="00000000">
              <w:rPr>
                <w:sz w:val="20"/>
                <w:szCs w:val="20"/>
                <w:vertAlign w:val="baseline"/>
                <w:rtl w:val="0"/>
              </w:rPr>
              <w:t xml:space="preserve">Weather</w:t>
            </w:r>
          </w:p>
        </w:tc>
        <w:tc>
          <w:tcPr>
            <w:vAlign w:val="top"/>
          </w:tcPr>
          <w:p w:rsidR="00000000" w:rsidDel="00000000" w:rsidP="00000000" w:rsidRDefault="00000000" w:rsidRPr="00000000" w14:paraId="000002B0">
            <w:pPr>
              <w:spacing w:after="0" w:lineRule="auto"/>
              <w:rPr>
                <w:sz w:val="20"/>
                <w:szCs w:val="20"/>
                <w:vertAlign w:val="baseline"/>
              </w:rPr>
            </w:pPr>
            <w:r w:rsidDel="00000000" w:rsidR="00000000" w:rsidRPr="00000000">
              <w:rPr>
                <w:sz w:val="20"/>
                <w:szCs w:val="20"/>
                <w:vertAlign w:val="baseline"/>
                <w:rtl w:val="0"/>
              </w:rPr>
              <w:t xml:space="preserve">Rainy season</w:t>
            </w:r>
          </w:p>
        </w:tc>
        <w:tc>
          <w:tcPr>
            <w:vAlign w:val="top"/>
          </w:tcPr>
          <w:p w:rsidR="00000000" w:rsidDel="00000000" w:rsidP="00000000" w:rsidRDefault="00000000" w:rsidRPr="00000000" w14:paraId="000002B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B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B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B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B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B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B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B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B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B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B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BC">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2BE">
            <w:pPr>
              <w:spacing w:after="0" w:lineRule="auto"/>
              <w:rPr>
                <w:sz w:val="20"/>
                <w:szCs w:val="20"/>
                <w:vertAlign w:val="baseline"/>
              </w:rPr>
            </w:pPr>
            <w:r w:rsidDel="00000000" w:rsidR="00000000" w:rsidRPr="00000000">
              <w:rPr>
                <w:sz w:val="20"/>
                <w:szCs w:val="20"/>
                <w:vertAlign w:val="baseline"/>
                <w:rtl w:val="0"/>
              </w:rPr>
              <w:t xml:space="preserve">Coldest/</w:t>
            </w:r>
            <w:r w:rsidDel="00000000" w:rsidR="00000000" w:rsidRPr="00000000">
              <w:rPr>
                <w:sz w:val="20"/>
                <w:szCs w:val="20"/>
                <w:rtl w:val="0"/>
              </w:rPr>
              <w:t xml:space="preserve">hottest</w:t>
            </w:r>
            <w:r w:rsidDel="00000000" w:rsidR="00000000" w:rsidRPr="00000000">
              <w:rPr>
                <w:sz w:val="20"/>
                <w:szCs w:val="20"/>
                <w:vertAlign w:val="baseline"/>
                <w:rtl w:val="0"/>
              </w:rPr>
              <w:t xml:space="preserve"> months</w:t>
            </w:r>
          </w:p>
        </w:tc>
        <w:tc>
          <w:tcPr>
            <w:vAlign w:val="top"/>
          </w:tcPr>
          <w:p w:rsidR="00000000" w:rsidDel="00000000" w:rsidP="00000000" w:rsidRDefault="00000000" w:rsidRPr="00000000" w14:paraId="000002B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C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C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C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C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C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C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C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C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C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C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CA">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restart"/>
            <w:vAlign w:val="top"/>
          </w:tcPr>
          <w:p w:rsidR="00000000" w:rsidDel="00000000" w:rsidP="00000000" w:rsidRDefault="00000000" w:rsidRPr="00000000" w14:paraId="000002CB">
            <w:pPr>
              <w:spacing w:after="0" w:lineRule="auto"/>
              <w:rPr>
                <w:sz w:val="20"/>
                <w:szCs w:val="20"/>
                <w:vertAlign w:val="baseline"/>
              </w:rPr>
            </w:pPr>
            <w:r w:rsidDel="00000000" w:rsidR="00000000" w:rsidRPr="00000000">
              <w:rPr>
                <w:sz w:val="20"/>
                <w:szCs w:val="20"/>
                <w:vertAlign w:val="baseline"/>
                <w:rtl w:val="0"/>
              </w:rPr>
              <w:t xml:space="preserve">Social</w:t>
            </w:r>
          </w:p>
        </w:tc>
        <w:tc>
          <w:tcPr>
            <w:vAlign w:val="top"/>
          </w:tcPr>
          <w:p w:rsidR="00000000" w:rsidDel="00000000" w:rsidP="00000000" w:rsidRDefault="00000000" w:rsidRPr="00000000" w14:paraId="000002CC">
            <w:pPr>
              <w:spacing w:after="0" w:lineRule="auto"/>
              <w:rPr>
                <w:sz w:val="20"/>
                <w:szCs w:val="20"/>
                <w:vertAlign w:val="baseline"/>
              </w:rPr>
            </w:pPr>
            <w:r w:rsidDel="00000000" w:rsidR="00000000" w:rsidRPr="00000000">
              <w:rPr>
                <w:sz w:val="20"/>
                <w:szCs w:val="20"/>
                <w:vertAlign w:val="baseline"/>
                <w:rtl w:val="0"/>
              </w:rPr>
              <w:t xml:space="preserve">Main holidays, school holidays</w:t>
            </w:r>
          </w:p>
        </w:tc>
        <w:tc>
          <w:tcPr>
            <w:vAlign w:val="top"/>
          </w:tcPr>
          <w:p w:rsidR="00000000" w:rsidDel="00000000" w:rsidP="00000000" w:rsidRDefault="00000000" w:rsidRPr="00000000" w14:paraId="000002C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C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C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D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D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D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D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D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D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D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D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D8">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2DA">
            <w:pPr>
              <w:spacing w:after="0" w:lineRule="auto"/>
              <w:rPr>
                <w:sz w:val="20"/>
                <w:szCs w:val="20"/>
                <w:vertAlign w:val="baseline"/>
              </w:rPr>
            </w:pPr>
            <w:r w:rsidDel="00000000" w:rsidR="00000000" w:rsidRPr="00000000">
              <w:rPr>
                <w:sz w:val="20"/>
                <w:szCs w:val="20"/>
                <w:vertAlign w:val="baseline"/>
                <w:rtl w:val="0"/>
              </w:rPr>
              <w:t xml:space="preserve">Main social events</w:t>
            </w:r>
          </w:p>
        </w:tc>
        <w:tc>
          <w:tcPr>
            <w:vAlign w:val="top"/>
          </w:tcPr>
          <w:p w:rsidR="00000000" w:rsidDel="00000000" w:rsidP="00000000" w:rsidRDefault="00000000" w:rsidRPr="00000000" w14:paraId="000002D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D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D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D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D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E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E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E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E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E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E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E6">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restart"/>
            <w:vAlign w:val="top"/>
          </w:tcPr>
          <w:p w:rsidR="00000000" w:rsidDel="00000000" w:rsidP="00000000" w:rsidRDefault="00000000" w:rsidRPr="00000000" w14:paraId="000002E7">
            <w:pPr>
              <w:spacing w:after="0" w:lineRule="auto"/>
              <w:rPr>
                <w:sz w:val="20"/>
                <w:szCs w:val="20"/>
                <w:vertAlign w:val="baseline"/>
              </w:rPr>
            </w:pPr>
            <w:r w:rsidDel="00000000" w:rsidR="00000000" w:rsidRPr="00000000">
              <w:rPr>
                <w:sz w:val="20"/>
                <w:szCs w:val="20"/>
                <w:vertAlign w:val="baseline"/>
                <w:rtl w:val="0"/>
              </w:rPr>
              <w:t xml:space="preserve">Construction</w:t>
            </w:r>
          </w:p>
        </w:tc>
        <w:tc>
          <w:tcPr>
            <w:vAlign w:val="top"/>
          </w:tcPr>
          <w:p w:rsidR="00000000" w:rsidDel="00000000" w:rsidP="00000000" w:rsidRDefault="00000000" w:rsidRPr="00000000" w14:paraId="000002E8">
            <w:pPr>
              <w:spacing w:after="0" w:lineRule="auto"/>
              <w:rPr>
                <w:sz w:val="20"/>
                <w:szCs w:val="20"/>
                <w:vertAlign w:val="baseline"/>
              </w:rPr>
            </w:pPr>
            <w:r w:rsidDel="00000000" w:rsidR="00000000" w:rsidRPr="00000000">
              <w:rPr>
                <w:sz w:val="20"/>
                <w:szCs w:val="20"/>
                <w:vertAlign w:val="baseline"/>
                <w:rtl w:val="0"/>
              </w:rPr>
              <w:t xml:space="preserve">Main Construction time</w:t>
            </w:r>
          </w:p>
        </w:tc>
        <w:tc>
          <w:tcPr>
            <w:vAlign w:val="top"/>
          </w:tcPr>
          <w:p w:rsidR="00000000" w:rsidDel="00000000" w:rsidP="00000000" w:rsidRDefault="00000000" w:rsidRPr="00000000" w14:paraId="000002E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E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E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E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E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E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E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F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F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F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F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F4">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2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2F6">
            <w:pPr>
              <w:spacing w:after="0" w:lineRule="auto"/>
              <w:rPr>
                <w:color w:val="ff0000"/>
                <w:sz w:val="18"/>
                <w:szCs w:val="18"/>
                <w:vertAlign w:val="baseline"/>
              </w:rPr>
            </w:pPr>
            <w:r w:rsidDel="00000000" w:rsidR="00000000" w:rsidRPr="00000000">
              <w:rPr>
                <w:sz w:val="20"/>
                <w:szCs w:val="20"/>
                <w:vertAlign w:val="baseline"/>
                <w:rtl w:val="0"/>
              </w:rPr>
              <w:t xml:space="preserve">Production of specific construction material </w:t>
            </w:r>
            <w:r w:rsidDel="00000000" w:rsidR="00000000" w:rsidRPr="00000000">
              <w:rPr>
                <w:color w:val="ff0000"/>
                <w:sz w:val="18"/>
                <w:szCs w:val="18"/>
                <w:vertAlign w:val="baseline"/>
                <w:rtl w:val="0"/>
              </w:rPr>
              <w:t xml:space="preserve">(please </w:t>
            </w:r>
            <w:r w:rsidDel="00000000" w:rsidR="00000000" w:rsidRPr="00000000">
              <w:rPr>
                <w:color w:val="ff0000"/>
                <w:sz w:val="18"/>
                <w:szCs w:val="18"/>
                <w:rtl w:val="0"/>
              </w:rPr>
              <w:t xml:space="preserve">s</w:t>
            </w:r>
            <w:r w:rsidDel="00000000" w:rsidR="00000000" w:rsidRPr="00000000">
              <w:rPr>
                <w:color w:val="ff0000"/>
                <w:sz w:val="18"/>
                <w:szCs w:val="18"/>
                <w:vertAlign w:val="baseline"/>
                <w:rtl w:val="0"/>
              </w:rPr>
              <w:t xml:space="preserve">pecify which e.g. brick)</w:t>
            </w:r>
          </w:p>
        </w:tc>
        <w:tc>
          <w:tcPr>
            <w:vAlign w:val="top"/>
          </w:tcPr>
          <w:p w:rsidR="00000000" w:rsidDel="00000000" w:rsidP="00000000" w:rsidRDefault="00000000" w:rsidRPr="00000000" w14:paraId="000002F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F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F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F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F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F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F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F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2F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0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0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02">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04">
            <w:pPr>
              <w:spacing w:after="0" w:lineRule="auto"/>
              <w:rPr>
                <w:color w:val="ff0000"/>
                <w:sz w:val="18"/>
                <w:szCs w:val="18"/>
                <w:vertAlign w:val="baseline"/>
              </w:rPr>
            </w:pPr>
            <w:r w:rsidDel="00000000" w:rsidR="00000000" w:rsidRPr="00000000">
              <w:rPr>
                <w:sz w:val="20"/>
                <w:szCs w:val="20"/>
                <w:vertAlign w:val="baseline"/>
                <w:rtl w:val="0"/>
              </w:rPr>
              <w:t xml:space="preserve">Collection of specific construction material </w:t>
            </w:r>
            <w:r w:rsidDel="00000000" w:rsidR="00000000" w:rsidRPr="00000000">
              <w:rPr>
                <w:color w:val="ff0000"/>
                <w:sz w:val="18"/>
                <w:szCs w:val="18"/>
                <w:vertAlign w:val="baseline"/>
                <w:rtl w:val="0"/>
              </w:rPr>
              <w:t xml:space="preserve">(please specify which e.g. thatch, bamboo)</w:t>
            </w:r>
          </w:p>
        </w:tc>
        <w:tc>
          <w:tcPr>
            <w:vAlign w:val="top"/>
          </w:tcPr>
          <w:p w:rsidR="00000000" w:rsidDel="00000000" w:rsidP="00000000" w:rsidRDefault="00000000" w:rsidRPr="00000000" w14:paraId="0000030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0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0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0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0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0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0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0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0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0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0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10">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restart"/>
            <w:vAlign w:val="top"/>
          </w:tcPr>
          <w:p w:rsidR="00000000" w:rsidDel="00000000" w:rsidP="00000000" w:rsidRDefault="00000000" w:rsidRPr="00000000" w14:paraId="00000311">
            <w:pPr>
              <w:spacing w:after="0" w:lineRule="auto"/>
              <w:rPr>
                <w:color w:val="6aa84f"/>
                <w:sz w:val="20"/>
                <w:szCs w:val="20"/>
                <w:vertAlign w:val="baseline"/>
              </w:rPr>
            </w:pPr>
            <w:r w:rsidDel="00000000" w:rsidR="00000000" w:rsidRPr="00000000">
              <w:rPr>
                <w:color w:val="6aa84f"/>
                <w:sz w:val="20"/>
                <w:szCs w:val="20"/>
                <w:vertAlign w:val="baseline"/>
                <w:rtl w:val="0"/>
              </w:rPr>
              <w:t xml:space="preserve">Agriculture</w:t>
            </w:r>
          </w:p>
        </w:tc>
        <w:tc>
          <w:tcPr>
            <w:vAlign w:val="top"/>
          </w:tcPr>
          <w:p w:rsidR="00000000" w:rsidDel="00000000" w:rsidP="00000000" w:rsidRDefault="00000000" w:rsidRPr="00000000" w14:paraId="00000312">
            <w:pPr>
              <w:spacing w:after="0" w:lineRule="auto"/>
              <w:rPr>
                <w:sz w:val="20"/>
                <w:szCs w:val="20"/>
                <w:vertAlign w:val="baseline"/>
              </w:rPr>
            </w:pPr>
            <w:r w:rsidDel="00000000" w:rsidR="00000000" w:rsidRPr="00000000">
              <w:rPr>
                <w:sz w:val="20"/>
                <w:szCs w:val="20"/>
                <w:vertAlign w:val="baseline"/>
                <w:rtl w:val="0"/>
              </w:rPr>
              <w:t xml:space="preserve">Soil preparation</w:t>
            </w:r>
          </w:p>
        </w:tc>
        <w:tc>
          <w:tcPr>
            <w:vAlign w:val="top"/>
          </w:tcPr>
          <w:p w:rsidR="00000000" w:rsidDel="00000000" w:rsidP="00000000" w:rsidRDefault="00000000" w:rsidRPr="00000000" w14:paraId="0000031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1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1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1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1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1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1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1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1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1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1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1E">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20">
            <w:pPr>
              <w:spacing w:after="0" w:lineRule="auto"/>
              <w:rPr>
                <w:sz w:val="20"/>
                <w:szCs w:val="20"/>
                <w:vertAlign w:val="baseline"/>
              </w:rPr>
            </w:pPr>
            <w:r w:rsidDel="00000000" w:rsidR="00000000" w:rsidRPr="00000000">
              <w:rPr>
                <w:sz w:val="20"/>
                <w:szCs w:val="20"/>
                <w:vertAlign w:val="baseline"/>
                <w:rtl w:val="0"/>
              </w:rPr>
              <w:t xml:space="preserve">Planting </w:t>
            </w:r>
          </w:p>
        </w:tc>
        <w:tc>
          <w:tcPr>
            <w:vAlign w:val="top"/>
          </w:tcPr>
          <w:p w:rsidR="00000000" w:rsidDel="00000000" w:rsidP="00000000" w:rsidRDefault="00000000" w:rsidRPr="00000000" w14:paraId="0000032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2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2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2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2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2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2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2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2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2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2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2C">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2E">
            <w:pPr>
              <w:spacing w:after="0" w:lineRule="auto"/>
              <w:rPr>
                <w:sz w:val="20"/>
                <w:szCs w:val="20"/>
                <w:vertAlign w:val="baseline"/>
              </w:rPr>
            </w:pPr>
            <w:r w:rsidDel="00000000" w:rsidR="00000000" w:rsidRPr="00000000">
              <w:rPr>
                <w:sz w:val="20"/>
                <w:szCs w:val="20"/>
                <w:vertAlign w:val="baseline"/>
                <w:rtl w:val="0"/>
              </w:rPr>
              <w:t xml:space="preserve">Weeding</w:t>
            </w:r>
          </w:p>
        </w:tc>
        <w:tc>
          <w:tcPr>
            <w:vAlign w:val="top"/>
          </w:tcPr>
          <w:p w:rsidR="00000000" w:rsidDel="00000000" w:rsidP="00000000" w:rsidRDefault="00000000" w:rsidRPr="00000000" w14:paraId="0000032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3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3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3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3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3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3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3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3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3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3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3A">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3C">
            <w:pPr>
              <w:spacing w:after="0" w:lineRule="auto"/>
              <w:rPr>
                <w:color w:val="ff0000"/>
                <w:sz w:val="18"/>
                <w:szCs w:val="18"/>
                <w:vertAlign w:val="baseline"/>
              </w:rPr>
            </w:pPr>
            <w:r w:rsidDel="00000000" w:rsidR="00000000" w:rsidRPr="00000000">
              <w:rPr>
                <w:sz w:val="20"/>
                <w:szCs w:val="20"/>
                <w:vertAlign w:val="baseline"/>
                <w:rtl w:val="0"/>
              </w:rPr>
              <w:t xml:space="preserve">Harvest </w:t>
            </w:r>
            <w:r w:rsidDel="00000000" w:rsidR="00000000" w:rsidRPr="00000000">
              <w:rPr>
                <w:color w:val="ff0000"/>
                <w:sz w:val="18"/>
                <w:szCs w:val="18"/>
                <w:vertAlign w:val="baseline"/>
                <w:rtl w:val="0"/>
              </w:rPr>
              <w:t xml:space="preserve">(</w:t>
            </w:r>
            <w:r w:rsidDel="00000000" w:rsidR="00000000" w:rsidRPr="00000000">
              <w:rPr>
                <w:color w:val="ff0000"/>
                <w:sz w:val="18"/>
                <w:szCs w:val="18"/>
                <w:rtl w:val="0"/>
              </w:rPr>
              <w:t xml:space="preserve">specify product if required</w:t>
            </w:r>
            <w:r w:rsidDel="00000000" w:rsidR="00000000" w:rsidRPr="00000000">
              <w:rPr>
                <w:color w:val="ff0000"/>
                <w:sz w:val="18"/>
                <w:szCs w:val="18"/>
                <w:vertAlign w:val="baseline"/>
                <w:rtl w:val="0"/>
              </w:rPr>
              <w:t xml:space="preserve">.)</w:t>
            </w:r>
          </w:p>
        </w:tc>
        <w:tc>
          <w:tcPr>
            <w:vAlign w:val="top"/>
          </w:tcPr>
          <w:p w:rsidR="00000000" w:rsidDel="00000000" w:rsidP="00000000" w:rsidRDefault="00000000" w:rsidRPr="00000000" w14:paraId="0000033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3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3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4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4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4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4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4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4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4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4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48">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4A">
            <w:pPr>
              <w:spacing w:after="0" w:lineRule="auto"/>
              <w:rPr>
                <w:sz w:val="20"/>
                <w:szCs w:val="20"/>
                <w:vertAlign w:val="baseline"/>
              </w:rPr>
            </w:pPr>
            <w:r w:rsidDel="00000000" w:rsidR="00000000" w:rsidRPr="00000000">
              <w:rPr>
                <w:sz w:val="20"/>
                <w:szCs w:val="20"/>
                <w:vertAlign w:val="baseline"/>
                <w:rtl w:val="0"/>
              </w:rPr>
              <w:t xml:space="preserve">Harvest </w:t>
            </w:r>
            <w:r w:rsidDel="00000000" w:rsidR="00000000" w:rsidRPr="00000000">
              <w:rPr>
                <w:color w:val="ff0000"/>
                <w:sz w:val="18"/>
                <w:szCs w:val="18"/>
                <w:rtl w:val="0"/>
              </w:rPr>
              <w:t xml:space="preserve">(specify product if required.)</w:t>
            </w:r>
            <w:r w:rsidDel="00000000" w:rsidR="00000000" w:rsidRPr="00000000">
              <w:rPr>
                <w:rtl w:val="0"/>
              </w:rPr>
            </w:r>
          </w:p>
        </w:tc>
        <w:tc>
          <w:tcPr>
            <w:vAlign w:val="top"/>
          </w:tcPr>
          <w:p w:rsidR="00000000" w:rsidDel="00000000" w:rsidP="00000000" w:rsidRDefault="00000000" w:rsidRPr="00000000" w14:paraId="0000034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4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4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4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4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5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5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5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5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5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5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56">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58">
            <w:pPr>
              <w:spacing w:after="0" w:lineRule="auto"/>
              <w:rPr>
                <w:sz w:val="20"/>
                <w:szCs w:val="20"/>
                <w:vertAlign w:val="baseline"/>
              </w:rPr>
            </w:pPr>
            <w:r w:rsidDel="00000000" w:rsidR="00000000" w:rsidRPr="00000000">
              <w:rPr>
                <w:sz w:val="20"/>
                <w:szCs w:val="20"/>
                <w:vertAlign w:val="baseline"/>
                <w:rtl w:val="0"/>
              </w:rPr>
              <w:t xml:space="preserve">Harvest </w:t>
            </w:r>
            <w:r w:rsidDel="00000000" w:rsidR="00000000" w:rsidRPr="00000000">
              <w:rPr>
                <w:color w:val="ff0000"/>
                <w:sz w:val="18"/>
                <w:szCs w:val="18"/>
                <w:rtl w:val="0"/>
              </w:rPr>
              <w:t xml:space="preserve">(specify product if required.)</w:t>
            </w:r>
            <w:r w:rsidDel="00000000" w:rsidR="00000000" w:rsidRPr="00000000">
              <w:rPr>
                <w:rtl w:val="0"/>
              </w:rPr>
            </w:r>
          </w:p>
        </w:tc>
        <w:tc>
          <w:tcPr>
            <w:vAlign w:val="top"/>
          </w:tcPr>
          <w:p w:rsidR="00000000" w:rsidDel="00000000" w:rsidP="00000000" w:rsidRDefault="00000000" w:rsidRPr="00000000" w14:paraId="0000035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5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5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5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5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5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5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6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6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6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6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64">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restart"/>
            <w:vAlign w:val="top"/>
          </w:tcPr>
          <w:p w:rsidR="00000000" w:rsidDel="00000000" w:rsidP="00000000" w:rsidRDefault="00000000" w:rsidRPr="00000000" w14:paraId="00000365">
            <w:pPr>
              <w:spacing w:after="0" w:lineRule="auto"/>
              <w:rPr>
                <w:sz w:val="20"/>
                <w:szCs w:val="20"/>
                <w:vertAlign w:val="baseline"/>
              </w:rPr>
            </w:pPr>
            <w:r w:rsidDel="00000000" w:rsidR="00000000" w:rsidRPr="00000000">
              <w:rPr>
                <w:sz w:val="20"/>
                <w:szCs w:val="20"/>
                <w:vertAlign w:val="baseline"/>
                <w:rtl w:val="0"/>
              </w:rPr>
              <w:t xml:space="preserve">Other income</w:t>
            </w:r>
          </w:p>
        </w:tc>
        <w:tc>
          <w:tcPr>
            <w:vAlign w:val="top"/>
          </w:tcPr>
          <w:p w:rsidR="00000000" w:rsidDel="00000000" w:rsidP="00000000" w:rsidRDefault="00000000" w:rsidRPr="00000000" w14:paraId="00000366">
            <w:pPr>
              <w:spacing w:after="0" w:lineRule="auto"/>
              <w:rPr>
                <w:sz w:val="20"/>
                <w:szCs w:val="20"/>
                <w:vertAlign w:val="baseline"/>
              </w:rPr>
            </w:pPr>
            <w:r w:rsidDel="00000000" w:rsidR="00000000" w:rsidRPr="00000000">
              <w:rPr>
                <w:sz w:val="20"/>
                <w:szCs w:val="20"/>
                <w:vertAlign w:val="baseline"/>
                <w:rtl w:val="0"/>
              </w:rPr>
              <w:t xml:space="preserve">Fishing</w:t>
            </w:r>
          </w:p>
        </w:tc>
        <w:tc>
          <w:tcPr>
            <w:vAlign w:val="top"/>
          </w:tcPr>
          <w:p w:rsidR="00000000" w:rsidDel="00000000" w:rsidP="00000000" w:rsidRDefault="00000000" w:rsidRPr="00000000" w14:paraId="0000036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6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6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6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6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6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6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6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6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7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7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72">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74">
            <w:pPr>
              <w:spacing w:after="0" w:lineRule="auto"/>
              <w:rPr>
                <w:sz w:val="20"/>
                <w:szCs w:val="20"/>
                <w:vertAlign w:val="baseline"/>
              </w:rPr>
            </w:pPr>
            <w:r w:rsidDel="00000000" w:rsidR="00000000" w:rsidRPr="00000000">
              <w:rPr>
                <w:sz w:val="20"/>
                <w:szCs w:val="20"/>
                <w:vertAlign w:val="baseline"/>
                <w:rtl w:val="0"/>
              </w:rPr>
              <w:t xml:space="preserve">Fruit collection </w:t>
            </w:r>
            <w:r w:rsidDel="00000000" w:rsidR="00000000" w:rsidRPr="00000000">
              <w:rPr>
                <w:color w:val="ff0000"/>
                <w:sz w:val="18"/>
                <w:szCs w:val="18"/>
                <w:rtl w:val="0"/>
              </w:rPr>
              <w:t xml:space="preserve">(specify product if required.)</w:t>
            </w:r>
            <w:r w:rsidDel="00000000" w:rsidR="00000000" w:rsidRPr="00000000">
              <w:rPr>
                <w:rtl w:val="0"/>
              </w:rPr>
            </w:r>
          </w:p>
        </w:tc>
        <w:tc>
          <w:tcPr>
            <w:vAlign w:val="top"/>
          </w:tcPr>
          <w:p w:rsidR="00000000" w:rsidDel="00000000" w:rsidP="00000000" w:rsidRDefault="00000000" w:rsidRPr="00000000" w14:paraId="0000037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7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7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7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7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7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7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7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7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7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7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80">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82">
            <w:pPr>
              <w:spacing w:after="0" w:lineRule="auto"/>
              <w:rPr>
                <w:sz w:val="20"/>
                <w:szCs w:val="20"/>
                <w:vertAlign w:val="baseline"/>
              </w:rPr>
            </w:pPr>
            <w:r w:rsidDel="00000000" w:rsidR="00000000" w:rsidRPr="00000000">
              <w:rPr>
                <w:sz w:val="20"/>
                <w:szCs w:val="20"/>
                <w:vertAlign w:val="baseline"/>
                <w:rtl w:val="0"/>
              </w:rPr>
              <w:t xml:space="preserve">Fruit collection </w:t>
            </w:r>
            <w:r w:rsidDel="00000000" w:rsidR="00000000" w:rsidRPr="00000000">
              <w:rPr>
                <w:color w:val="ff0000"/>
                <w:sz w:val="18"/>
                <w:szCs w:val="18"/>
                <w:rtl w:val="0"/>
              </w:rPr>
              <w:t xml:space="preserve">(specify product if required.)</w:t>
            </w:r>
            <w:r w:rsidDel="00000000" w:rsidR="00000000" w:rsidRPr="00000000">
              <w:rPr>
                <w:rtl w:val="0"/>
              </w:rPr>
            </w:r>
          </w:p>
        </w:tc>
        <w:tc>
          <w:tcPr>
            <w:vAlign w:val="top"/>
          </w:tcPr>
          <w:p w:rsidR="00000000" w:rsidDel="00000000" w:rsidP="00000000" w:rsidRDefault="00000000" w:rsidRPr="00000000" w14:paraId="0000038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8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8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8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8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8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8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8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8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8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8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8E">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90">
            <w:pPr>
              <w:spacing w:after="0" w:lineRule="auto"/>
              <w:rPr>
                <w:sz w:val="20"/>
                <w:szCs w:val="20"/>
                <w:vertAlign w:val="baseline"/>
              </w:rPr>
            </w:pPr>
            <w:r w:rsidDel="00000000" w:rsidR="00000000" w:rsidRPr="00000000">
              <w:rPr>
                <w:sz w:val="20"/>
                <w:szCs w:val="20"/>
                <w:rtl w:val="0"/>
              </w:rPr>
              <w:t xml:space="preserve">Tobacco</w:t>
            </w:r>
            <w:r w:rsidDel="00000000" w:rsidR="00000000" w:rsidRPr="00000000">
              <w:rPr>
                <w:sz w:val="20"/>
                <w:szCs w:val="20"/>
                <w:vertAlign w:val="baseline"/>
                <w:rtl w:val="0"/>
              </w:rPr>
              <w:t xml:space="preserve"> sales and auctions</w:t>
            </w:r>
          </w:p>
        </w:tc>
        <w:tc>
          <w:tcPr>
            <w:vAlign w:val="top"/>
          </w:tcPr>
          <w:p w:rsidR="00000000" w:rsidDel="00000000" w:rsidP="00000000" w:rsidRDefault="00000000" w:rsidRPr="00000000" w14:paraId="0000039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9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9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9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9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9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9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9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9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9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9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9C">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9E">
            <w:pPr>
              <w:spacing w:after="0" w:lineRule="auto"/>
              <w:rPr>
                <w:sz w:val="20"/>
                <w:szCs w:val="20"/>
                <w:vertAlign w:val="baseline"/>
              </w:rPr>
            </w:pPr>
            <w:r w:rsidDel="00000000" w:rsidR="00000000" w:rsidRPr="00000000">
              <w:rPr>
                <w:sz w:val="20"/>
                <w:szCs w:val="20"/>
                <w:vertAlign w:val="baseline"/>
                <w:rtl w:val="0"/>
              </w:rPr>
              <w:t xml:space="preserve">Cattle/Livestock sales or auctions</w:t>
            </w:r>
          </w:p>
        </w:tc>
        <w:tc>
          <w:tcPr>
            <w:vAlign w:val="top"/>
          </w:tcPr>
          <w:p w:rsidR="00000000" w:rsidDel="00000000" w:rsidP="00000000" w:rsidRDefault="00000000" w:rsidRPr="00000000" w14:paraId="0000039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A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A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A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A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A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A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A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A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A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A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AA">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AC">
            <w:pPr>
              <w:spacing w:after="0" w:lineRule="auto"/>
              <w:rPr>
                <w:sz w:val="20"/>
                <w:szCs w:val="20"/>
                <w:vertAlign w:val="baseline"/>
              </w:rPr>
            </w:pPr>
            <w:r w:rsidDel="00000000" w:rsidR="00000000" w:rsidRPr="00000000">
              <w:rPr>
                <w:sz w:val="20"/>
                <w:szCs w:val="20"/>
                <w:vertAlign w:val="baseline"/>
                <w:rtl w:val="0"/>
              </w:rPr>
              <w:t xml:space="preserve">Casual Labour</w:t>
            </w:r>
          </w:p>
        </w:tc>
        <w:tc>
          <w:tcPr>
            <w:vAlign w:val="top"/>
          </w:tcPr>
          <w:p w:rsidR="00000000" w:rsidDel="00000000" w:rsidP="00000000" w:rsidRDefault="00000000" w:rsidRPr="00000000" w14:paraId="000003A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A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A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B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B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B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B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B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B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B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B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B8">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restart"/>
            <w:vAlign w:val="top"/>
          </w:tcPr>
          <w:p w:rsidR="00000000" w:rsidDel="00000000" w:rsidP="00000000" w:rsidRDefault="00000000" w:rsidRPr="00000000" w14:paraId="000003B9">
            <w:pPr>
              <w:spacing w:after="0" w:lineRule="auto"/>
              <w:rPr>
                <w:sz w:val="20"/>
                <w:szCs w:val="20"/>
                <w:vertAlign w:val="baseline"/>
              </w:rPr>
            </w:pPr>
            <w:r w:rsidDel="00000000" w:rsidR="00000000" w:rsidRPr="00000000">
              <w:rPr>
                <w:sz w:val="20"/>
                <w:szCs w:val="20"/>
                <w:vertAlign w:val="baseline"/>
                <w:rtl w:val="0"/>
              </w:rPr>
              <w:t xml:space="preserve">Hazards</w:t>
            </w:r>
          </w:p>
        </w:tc>
        <w:tc>
          <w:tcPr>
            <w:vAlign w:val="top"/>
          </w:tcPr>
          <w:p w:rsidR="00000000" w:rsidDel="00000000" w:rsidP="00000000" w:rsidRDefault="00000000" w:rsidRPr="00000000" w14:paraId="000003BA">
            <w:pPr>
              <w:spacing w:after="0" w:lineRule="auto"/>
              <w:rPr>
                <w:sz w:val="20"/>
                <w:szCs w:val="20"/>
                <w:vertAlign w:val="baseline"/>
              </w:rPr>
            </w:pPr>
            <w:r w:rsidDel="00000000" w:rsidR="00000000" w:rsidRPr="00000000">
              <w:rPr>
                <w:sz w:val="20"/>
                <w:szCs w:val="20"/>
                <w:vertAlign w:val="baseline"/>
                <w:rtl w:val="0"/>
              </w:rPr>
              <w:t xml:space="preserve">Flooding season/peak</w:t>
            </w:r>
          </w:p>
        </w:tc>
        <w:tc>
          <w:tcPr>
            <w:vAlign w:val="top"/>
          </w:tcPr>
          <w:p w:rsidR="00000000" w:rsidDel="00000000" w:rsidP="00000000" w:rsidRDefault="00000000" w:rsidRPr="00000000" w14:paraId="000003B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B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B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B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B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C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C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C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C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C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C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C6">
            <w:pPr>
              <w:spacing w:after="0" w:lineRule="auto"/>
              <w:rPr>
                <w:vertAlign w:val="baseline"/>
              </w:rPr>
            </w:pPr>
            <w:r w:rsidDel="00000000" w:rsidR="00000000" w:rsidRPr="00000000">
              <w:rPr>
                <w:vertAlign w:val="baseline"/>
                <w:rtl w:val="0"/>
              </w:rPr>
              <w:t xml:space="preserve"> </w:t>
            </w:r>
          </w:p>
        </w:tc>
      </w:tr>
      <w:tr>
        <w:trPr>
          <w:trHeight w:val="159" w:hRule="atLeast"/>
        </w:trPr>
        <w:tc>
          <w:tcPr>
            <w:vMerge w:val="continue"/>
            <w:vAlign w:val="top"/>
          </w:tcPr>
          <w:p w:rsidR="00000000" w:rsidDel="00000000" w:rsidP="00000000" w:rsidRDefault="00000000" w:rsidRPr="00000000" w14:paraId="000003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C8">
            <w:pPr>
              <w:spacing w:after="0" w:lineRule="auto"/>
              <w:rPr>
                <w:sz w:val="20"/>
                <w:szCs w:val="20"/>
                <w:vertAlign w:val="baseline"/>
              </w:rPr>
            </w:pPr>
            <w:r w:rsidDel="00000000" w:rsidR="00000000" w:rsidRPr="00000000">
              <w:rPr>
                <w:sz w:val="20"/>
                <w:szCs w:val="20"/>
                <w:vertAlign w:val="baseline"/>
                <w:rtl w:val="0"/>
              </w:rPr>
              <w:t xml:space="preserve">Dry season/peak</w:t>
            </w:r>
          </w:p>
        </w:tc>
        <w:tc>
          <w:tcPr>
            <w:vAlign w:val="top"/>
          </w:tcPr>
          <w:p w:rsidR="00000000" w:rsidDel="00000000" w:rsidP="00000000" w:rsidRDefault="00000000" w:rsidRPr="00000000" w14:paraId="000003C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C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C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C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C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C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C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D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D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D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D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D4">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D6">
            <w:pPr>
              <w:spacing w:after="0" w:lineRule="auto"/>
              <w:rPr>
                <w:sz w:val="20"/>
                <w:szCs w:val="20"/>
                <w:vertAlign w:val="baseline"/>
              </w:rPr>
            </w:pPr>
            <w:r w:rsidDel="00000000" w:rsidR="00000000" w:rsidRPr="00000000">
              <w:rPr>
                <w:sz w:val="20"/>
                <w:szCs w:val="20"/>
                <w:vertAlign w:val="baseline"/>
                <w:rtl w:val="0"/>
              </w:rPr>
              <w:t xml:space="preserve">Hurricane/</w:t>
            </w:r>
            <w:r w:rsidDel="00000000" w:rsidR="00000000" w:rsidRPr="00000000">
              <w:rPr>
                <w:sz w:val="20"/>
                <w:szCs w:val="20"/>
                <w:rtl w:val="0"/>
              </w:rPr>
              <w:t xml:space="preserve">Typhoon</w:t>
            </w:r>
            <w:r w:rsidDel="00000000" w:rsidR="00000000" w:rsidRPr="00000000">
              <w:rPr>
                <w:sz w:val="20"/>
                <w:szCs w:val="20"/>
                <w:vertAlign w:val="baseline"/>
                <w:rtl w:val="0"/>
              </w:rPr>
              <w:t xml:space="preserve"> season/peak</w:t>
            </w:r>
          </w:p>
        </w:tc>
        <w:tc>
          <w:tcPr>
            <w:vAlign w:val="top"/>
          </w:tcPr>
          <w:p w:rsidR="00000000" w:rsidDel="00000000" w:rsidP="00000000" w:rsidRDefault="00000000" w:rsidRPr="00000000" w14:paraId="000003D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D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D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D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D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D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D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D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D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E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E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E2">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E4">
            <w:pPr>
              <w:spacing w:after="0" w:lineRule="auto"/>
              <w:rPr>
                <w:sz w:val="20"/>
                <w:szCs w:val="20"/>
                <w:vertAlign w:val="baseline"/>
              </w:rPr>
            </w:pPr>
            <w:r w:rsidDel="00000000" w:rsidR="00000000" w:rsidRPr="00000000">
              <w:rPr>
                <w:color w:val="6aa84f"/>
                <w:sz w:val="20"/>
                <w:szCs w:val="20"/>
                <w:vertAlign w:val="baseline"/>
                <w:rtl w:val="0"/>
              </w:rPr>
              <w:t xml:space="preserve">Maize/Rice</w:t>
            </w:r>
            <w:r w:rsidDel="00000000" w:rsidR="00000000" w:rsidRPr="00000000">
              <w:rPr>
                <w:sz w:val="20"/>
                <w:szCs w:val="20"/>
                <w:vertAlign w:val="baseline"/>
                <w:rtl w:val="0"/>
              </w:rPr>
              <w:t xml:space="preserve"> price peak</w:t>
            </w:r>
          </w:p>
        </w:tc>
        <w:tc>
          <w:tcPr>
            <w:vAlign w:val="top"/>
          </w:tcPr>
          <w:p w:rsidR="00000000" w:rsidDel="00000000" w:rsidP="00000000" w:rsidRDefault="00000000" w:rsidRPr="00000000" w14:paraId="000003E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E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E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E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E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E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E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E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E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E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E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F0">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3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3F2">
            <w:pPr>
              <w:spacing w:after="0" w:lineRule="auto"/>
              <w:rPr>
                <w:sz w:val="20"/>
                <w:szCs w:val="20"/>
                <w:vertAlign w:val="baseline"/>
              </w:rPr>
            </w:pPr>
            <w:r w:rsidDel="00000000" w:rsidR="00000000" w:rsidRPr="00000000">
              <w:rPr>
                <w:sz w:val="20"/>
                <w:szCs w:val="20"/>
                <w:vertAlign w:val="baseline"/>
                <w:rtl w:val="0"/>
              </w:rPr>
              <w:t xml:space="preserve">Lean season (Hunger)</w:t>
            </w:r>
          </w:p>
        </w:tc>
        <w:tc>
          <w:tcPr>
            <w:vAlign w:val="top"/>
          </w:tcPr>
          <w:p w:rsidR="00000000" w:rsidDel="00000000" w:rsidP="00000000" w:rsidRDefault="00000000" w:rsidRPr="00000000" w14:paraId="000003F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F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F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F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F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F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F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F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F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FC">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F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3FE">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restart"/>
            <w:vAlign w:val="top"/>
          </w:tcPr>
          <w:p w:rsidR="00000000" w:rsidDel="00000000" w:rsidP="00000000" w:rsidRDefault="00000000" w:rsidRPr="00000000" w14:paraId="000003FF">
            <w:pPr>
              <w:spacing w:after="0" w:lineRule="auto"/>
              <w:rPr>
                <w:sz w:val="20"/>
                <w:szCs w:val="20"/>
                <w:vertAlign w:val="baseline"/>
              </w:rPr>
            </w:pPr>
            <w:r w:rsidDel="00000000" w:rsidR="00000000" w:rsidRPr="00000000">
              <w:rPr>
                <w:sz w:val="20"/>
                <w:szCs w:val="20"/>
                <w:vertAlign w:val="baseline"/>
                <w:rtl w:val="0"/>
              </w:rPr>
              <w:t xml:space="preserve">Health</w:t>
            </w:r>
          </w:p>
        </w:tc>
        <w:tc>
          <w:tcPr>
            <w:vAlign w:val="top"/>
          </w:tcPr>
          <w:p w:rsidR="00000000" w:rsidDel="00000000" w:rsidP="00000000" w:rsidRDefault="00000000" w:rsidRPr="00000000" w14:paraId="00000400">
            <w:pPr>
              <w:spacing w:after="0" w:lineRule="auto"/>
              <w:rPr>
                <w:color w:val="ff0000"/>
                <w:sz w:val="18"/>
                <w:szCs w:val="18"/>
                <w:vertAlign w:val="baseline"/>
              </w:rPr>
            </w:pPr>
            <w:r w:rsidDel="00000000" w:rsidR="00000000" w:rsidRPr="00000000">
              <w:rPr>
                <w:sz w:val="20"/>
                <w:szCs w:val="20"/>
                <w:vertAlign w:val="baseline"/>
                <w:rtl w:val="0"/>
              </w:rPr>
              <w:t xml:space="preserve">Main illnesses </w:t>
            </w:r>
            <w:r w:rsidDel="00000000" w:rsidR="00000000" w:rsidRPr="00000000">
              <w:rPr>
                <w:color w:val="ff0000"/>
                <w:sz w:val="18"/>
                <w:szCs w:val="18"/>
                <w:vertAlign w:val="baseline"/>
                <w:rtl w:val="0"/>
              </w:rPr>
              <w:t xml:space="preserve">(specify if possible: diarrhoea, vomiting, malaria, dengue, cough/cold, measles, tetanus, etc.)</w:t>
            </w:r>
          </w:p>
        </w:tc>
        <w:tc>
          <w:tcPr>
            <w:vAlign w:val="top"/>
          </w:tcPr>
          <w:p w:rsidR="00000000" w:rsidDel="00000000" w:rsidP="00000000" w:rsidRDefault="00000000" w:rsidRPr="00000000" w14:paraId="0000040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0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0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0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0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0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0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0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0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0A">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0B">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0C">
            <w:pPr>
              <w:spacing w:after="0" w:lineRule="auto"/>
              <w:rPr>
                <w:vertAlign w:val="baseline"/>
              </w:rPr>
            </w:pPr>
            <w:r w:rsidDel="00000000" w:rsidR="00000000" w:rsidRPr="00000000">
              <w:rPr>
                <w:vertAlign w:val="baseline"/>
                <w:rtl w:val="0"/>
              </w:rPr>
              <w:t xml:space="preserve"> </w:t>
            </w:r>
          </w:p>
        </w:tc>
      </w:tr>
      <w:tr>
        <w:trPr>
          <w:trHeight w:val="300" w:hRule="atLeast"/>
        </w:trPr>
        <w:tc>
          <w:tcPr>
            <w:vMerge w:val="continue"/>
            <w:vAlign w:val="top"/>
          </w:tcPr>
          <w:p w:rsidR="00000000" w:rsidDel="00000000" w:rsidP="00000000" w:rsidRDefault="00000000" w:rsidRPr="00000000" w14:paraId="000004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vAlign w:val="top"/>
          </w:tcPr>
          <w:p w:rsidR="00000000" w:rsidDel="00000000" w:rsidP="00000000" w:rsidRDefault="00000000" w:rsidRPr="00000000" w14:paraId="0000040E">
            <w:pPr>
              <w:spacing w:after="0" w:lineRule="auto"/>
              <w:rPr>
                <w:color w:val="ff0000"/>
                <w:sz w:val="18"/>
                <w:szCs w:val="18"/>
                <w:vertAlign w:val="baseline"/>
              </w:rPr>
            </w:pPr>
            <w:r w:rsidDel="00000000" w:rsidR="00000000" w:rsidRPr="00000000">
              <w:rPr>
                <w:sz w:val="20"/>
                <w:szCs w:val="20"/>
                <w:vertAlign w:val="baseline"/>
                <w:rtl w:val="0"/>
              </w:rPr>
              <w:t xml:space="preserve">Main illnesses </w:t>
            </w:r>
            <w:r w:rsidDel="00000000" w:rsidR="00000000" w:rsidRPr="00000000">
              <w:rPr>
                <w:color w:val="ff0000"/>
                <w:sz w:val="18"/>
                <w:szCs w:val="18"/>
                <w:vertAlign w:val="baseline"/>
                <w:rtl w:val="0"/>
              </w:rPr>
              <w:t xml:space="preserve">(specify </w:t>
            </w:r>
            <w:r w:rsidDel="00000000" w:rsidR="00000000" w:rsidRPr="00000000">
              <w:rPr>
                <w:color w:val="ff0000"/>
                <w:sz w:val="18"/>
                <w:szCs w:val="18"/>
                <w:rtl w:val="0"/>
              </w:rPr>
              <w:t xml:space="preserve">i</w:t>
            </w:r>
            <w:r w:rsidDel="00000000" w:rsidR="00000000" w:rsidRPr="00000000">
              <w:rPr>
                <w:color w:val="ff0000"/>
                <w:sz w:val="18"/>
                <w:szCs w:val="18"/>
                <w:vertAlign w:val="baseline"/>
                <w:rtl w:val="0"/>
              </w:rPr>
              <w:t xml:space="preserve">f possible: diarrhoea, vomiting, malaria, dengue, cough/cold, measles, tetanus, etc.)</w:t>
            </w:r>
          </w:p>
        </w:tc>
        <w:tc>
          <w:tcPr>
            <w:vAlign w:val="top"/>
          </w:tcPr>
          <w:p w:rsidR="00000000" w:rsidDel="00000000" w:rsidP="00000000" w:rsidRDefault="00000000" w:rsidRPr="00000000" w14:paraId="0000040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1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1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1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1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1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1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1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1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18">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19">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1A">
            <w:pPr>
              <w:spacing w:after="0" w:lineRule="auto"/>
              <w:rPr>
                <w:vertAlign w:val="baseline"/>
              </w:rPr>
            </w:pPr>
            <w:r w:rsidDel="00000000" w:rsidR="00000000" w:rsidRPr="00000000">
              <w:rPr>
                <w:vertAlign w:val="baseline"/>
                <w:rtl w:val="0"/>
              </w:rPr>
              <w:t xml:space="preserve"> </w:t>
            </w:r>
          </w:p>
        </w:tc>
      </w:tr>
      <w:tr>
        <w:trPr>
          <w:trHeight w:val="315" w:hRule="atLeast"/>
        </w:trPr>
        <w:tc>
          <w:tcPr>
            <w:vAlign w:val="top"/>
          </w:tcPr>
          <w:p w:rsidR="00000000" w:rsidDel="00000000" w:rsidP="00000000" w:rsidRDefault="00000000" w:rsidRPr="00000000" w14:paraId="0000041B">
            <w:pPr>
              <w:spacing w:after="0" w:lineRule="auto"/>
              <w:rPr>
                <w:sz w:val="20"/>
                <w:szCs w:val="20"/>
                <w:vertAlign w:val="baseline"/>
              </w:rPr>
            </w:pPr>
            <w:r w:rsidDel="00000000" w:rsidR="00000000" w:rsidRPr="00000000">
              <w:rPr>
                <w:sz w:val="20"/>
                <w:szCs w:val="20"/>
                <w:vertAlign w:val="baseline"/>
                <w:rtl w:val="0"/>
              </w:rPr>
              <w:t xml:space="preserve">Other</w:t>
            </w:r>
          </w:p>
        </w:tc>
        <w:tc>
          <w:tcPr>
            <w:vAlign w:val="top"/>
          </w:tcPr>
          <w:p w:rsidR="00000000" w:rsidDel="00000000" w:rsidP="00000000" w:rsidRDefault="00000000" w:rsidRPr="00000000" w14:paraId="0000041C">
            <w:pPr>
              <w:spacing w:after="0" w:lineRule="auto"/>
              <w:rPr>
                <w:sz w:val="20"/>
                <w:szCs w:val="20"/>
                <w:vertAlign w:val="baseline"/>
              </w:rPr>
            </w:pPr>
            <w:r w:rsidDel="00000000" w:rsidR="00000000" w:rsidRPr="00000000">
              <w:rPr>
                <w:sz w:val="20"/>
                <w:szCs w:val="20"/>
                <w:rtl w:val="0"/>
              </w:rPr>
              <w:t xml:space="preserve">Firewood</w:t>
            </w:r>
            <w:r w:rsidDel="00000000" w:rsidR="00000000" w:rsidRPr="00000000">
              <w:rPr>
                <w:sz w:val="20"/>
                <w:szCs w:val="20"/>
                <w:vertAlign w:val="baseline"/>
                <w:rtl w:val="0"/>
              </w:rPr>
              <w:t xml:space="preserve"> collection</w:t>
            </w:r>
          </w:p>
        </w:tc>
        <w:tc>
          <w:tcPr>
            <w:vAlign w:val="top"/>
          </w:tcPr>
          <w:p w:rsidR="00000000" w:rsidDel="00000000" w:rsidP="00000000" w:rsidRDefault="00000000" w:rsidRPr="00000000" w14:paraId="0000041D">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1E">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1F">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20">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21">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22">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23">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24">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25">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26">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27">
            <w:pPr>
              <w:spacing w:after="0" w:lineRule="auto"/>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428">
            <w:pPr>
              <w:spacing w:after="0" w:lineRule="auto"/>
              <w:rPr>
                <w:vertAlign w:val="baseline"/>
              </w:rPr>
            </w:pPr>
            <w:r w:rsidDel="00000000" w:rsidR="00000000" w:rsidRPr="00000000">
              <w:rPr>
                <w:vertAlign w:val="baseline"/>
                <w:rtl w:val="0"/>
              </w:rPr>
              <w:t xml:space="preserve"> </w:t>
            </w:r>
          </w:p>
        </w:tc>
      </w:tr>
    </w:tbl>
    <w:p w:rsidR="00000000" w:rsidDel="00000000" w:rsidP="00000000" w:rsidRDefault="00000000" w:rsidRPr="00000000" w14:paraId="00000429">
      <w:pPr>
        <w:rPr>
          <w:b w:val="1"/>
          <w:smallCaps w:val="1"/>
          <w:color w:val="4472c4"/>
        </w:rPr>
      </w:pPr>
      <w:r w:rsidDel="00000000" w:rsidR="00000000" w:rsidRPr="00000000">
        <w:rPr>
          <w:rtl w:val="0"/>
        </w:rPr>
      </w:r>
    </w:p>
    <w:p w:rsidR="00000000" w:rsidDel="00000000" w:rsidP="00000000" w:rsidRDefault="00000000" w:rsidRPr="00000000" w14:paraId="0000042A">
      <w:pPr>
        <w:rPr>
          <w:b w:val="1"/>
          <w:smallCaps w:val="1"/>
          <w:color w:val="4472c4"/>
        </w:rPr>
      </w:pPr>
      <w:r w:rsidDel="00000000" w:rsidR="00000000" w:rsidRPr="00000000">
        <w:rPr>
          <w:b w:val="1"/>
          <w:smallCaps w:val="1"/>
          <w:color w:val="4472c4"/>
          <w:rtl w:val="0"/>
        </w:rPr>
        <w:t xml:space="preserve">2.22. Resettlement </w:t>
      </w:r>
    </w:p>
    <w:p w:rsidR="00000000" w:rsidDel="00000000" w:rsidP="00000000" w:rsidRDefault="00000000" w:rsidRPr="00000000" w14:paraId="0000042B">
      <w:pPr>
        <w:rPr>
          <w:sz w:val="20"/>
          <w:szCs w:val="20"/>
        </w:rPr>
      </w:pPr>
      <w:r w:rsidDel="00000000" w:rsidR="00000000" w:rsidRPr="00000000">
        <w:rPr>
          <w:sz w:val="20"/>
          <w:szCs w:val="20"/>
          <w:rtl w:val="0"/>
        </w:rPr>
        <w:t xml:space="preserve">If relevant in case there is a need to resettle (dangerous area / conflict / disaster / irregular occupation) and there is a will to resettle within the community</w:t>
      </w:r>
    </w:p>
    <w:p w:rsidR="00000000" w:rsidDel="00000000" w:rsidP="00000000" w:rsidRDefault="00000000" w:rsidRPr="00000000" w14:paraId="0000042C">
      <w:pPr>
        <w:rPr>
          <w:b w:val="1"/>
          <w:smallCaps w:val="1"/>
          <w:color w:val="00b050"/>
        </w:rPr>
      </w:pPr>
      <w:r w:rsidDel="00000000" w:rsidR="00000000" w:rsidRPr="00000000">
        <w:rPr>
          <w:i w:val="1"/>
          <w:sz w:val="18"/>
          <w:szCs w:val="18"/>
          <w:rtl w:val="0"/>
        </w:rPr>
        <w:t xml:space="preserve">Where to find the information: Form 2, question 8.15 + Form 4.1, question 11.2</w:t>
      </w:r>
      <w:sdt>
        <w:sdtPr>
          <w:tag w:val="goog_rdk_31"/>
        </w:sdtPr>
        <w:sdtContent>
          <w:ins w:author="julien hosta" w:id="11" w:date="2021-07-12T09:42:57Z">
            <w:r w:rsidDel="00000000" w:rsidR="00000000" w:rsidRPr="00000000">
              <w:rPr>
                <w:i w:val="1"/>
                <w:sz w:val="18"/>
                <w:szCs w:val="18"/>
                <w:rtl w:val="0"/>
              </w:rPr>
              <w:t xml:space="preserve">6</w:t>
            </w:r>
          </w:ins>
        </w:sdtContent>
      </w:sdt>
      <w:sdt>
        <w:sdtPr>
          <w:tag w:val="goog_rdk_32"/>
        </w:sdtPr>
        <w:sdtContent>
          <w:del w:author="julien hosta" w:id="11" w:date="2021-07-12T09:42:57Z">
            <w:r w:rsidDel="00000000" w:rsidR="00000000" w:rsidRPr="00000000">
              <w:rPr>
                <w:i w:val="1"/>
                <w:sz w:val="18"/>
                <w:szCs w:val="18"/>
                <w:rtl w:val="0"/>
              </w:rPr>
              <w:delText xml:space="preserve">1</w:delText>
            </w:r>
          </w:del>
        </w:sdtContent>
      </w:sdt>
      <w:r w:rsidDel="00000000" w:rsidR="00000000" w:rsidRPr="00000000">
        <w:br w:type="page"/>
      </w:r>
      <w:r w:rsidDel="00000000" w:rsidR="00000000" w:rsidRPr="00000000">
        <w:rPr>
          <w:rtl w:val="0"/>
        </w:rPr>
      </w:r>
    </w:p>
    <w:p w:rsidR="00000000" w:rsidDel="00000000" w:rsidP="00000000" w:rsidRDefault="00000000" w:rsidRPr="00000000" w14:paraId="0000042D">
      <w:pPr>
        <w:rPr>
          <w:b w:val="0"/>
          <w:smallCaps w:val="0"/>
          <w:color w:val="4472c4"/>
          <w:vertAlign w:val="baseline"/>
        </w:rPr>
      </w:pPr>
      <w:r w:rsidDel="00000000" w:rsidR="00000000" w:rsidRPr="00000000">
        <w:rPr>
          <w:b w:val="1"/>
          <w:smallCaps w:val="1"/>
          <w:color w:val="00b050"/>
          <w:vertAlign w:val="baseline"/>
          <w:rtl w:val="0"/>
        </w:rPr>
        <w:t xml:space="preserve">3. Settlement and housing</w:t>
      </w:r>
      <w:r w:rsidDel="00000000" w:rsidR="00000000" w:rsidRPr="00000000">
        <w:rPr>
          <w:rtl w:val="0"/>
        </w:rPr>
      </w:r>
    </w:p>
    <w:p w:rsidR="00000000" w:rsidDel="00000000" w:rsidP="00000000" w:rsidRDefault="00000000" w:rsidRPr="00000000" w14:paraId="0000042E">
      <w:pPr>
        <w:rPr>
          <w:i w:val="1"/>
          <w:sz w:val="18"/>
          <w:szCs w:val="18"/>
        </w:rPr>
      </w:pPr>
      <w:r w:rsidDel="00000000" w:rsidR="00000000" w:rsidRPr="00000000">
        <w:rPr>
          <w:rtl w:val="0"/>
        </w:rPr>
      </w:r>
    </w:p>
    <w:p w:rsidR="00000000" w:rsidDel="00000000" w:rsidP="00000000" w:rsidRDefault="00000000" w:rsidRPr="00000000" w14:paraId="0000042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0"/>
          <w:smallCaps w:val="0"/>
          <w:color w:val="4472c4"/>
          <w:vertAlign w:val="baseline"/>
        </w:rPr>
      </w:pPr>
      <w:r w:rsidDel="00000000" w:rsidR="00000000" w:rsidRPr="00000000">
        <w:rPr>
          <w:b w:val="1"/>
          <w:smallCaps w:val="1"/>
          <w:color w:val="4472c4"/>
          <w:rtl w:val="0"/>
        </w:rPr>
        <w:t xml:space="preserve">3.1. </w:t>
      </w:r>
      <w:r w:rsidDel="00000000" w:rsidR="00000000" w:rsidRPr="00000000">
        <w:rPr>
          <w:b w:val="1"/>
          <w:smallCaps w:val="1"/>
          <w:color w:val="4472c4"/>
          <w:vertAlign w:val="baseline"/>
          <w:rtl w:val="0"/>
        </w:rPr>
        <w:t xml:space="preserve">General </w:t>
      </w:r>
      <w:r w:rsidDel="00000000" w:rsidR="00000000" w:rsidRPr="00000000">
        <w:rPr>
          <w:b w:val="1"/>
          <w:smallCaps w:val="1"/>
          <w:color w:val="4472c4"/>
          <w:rtl w:val="0"/>
        </w:rPr>
        <w:t xml:space="preserve">description</w:t>
      </w:r>
      <w:r w:rsidDel="00000000" w:rsidR="00000000" w:rsidRPr="00000000">
        <w:rPr>
          <w:b w:val="1"/>
          <w:smallCaps w:val="1"/>
          <w:color w:val="4472c4"/>
          <w:vertAlign w:val="baseline"/>
          <w:rtl w:val="0"/>
        </w:rPr>
        <w:t xml:space="preserve"> of settlement patterns</w:t>
      </w:r>
      <w:r w:rsidDel="00000000" w:rsidR="00000000" w:rsidRPr="00000000">
        <w:rPr>
          <w:rtl w:val="0"/>
        </w:rPr>
      </w:r>
    </w:p>
    <w:p w:rsidR="00000000" w:rsidDel="00000000" w:rsidP="00000000" w:rsidRDefault="00000000" w:rsidRPr="00000000" w14:paraId="00000430">
      <w:pPr>
        <w:rPr>
          <w:b w:val="1"/>
          <w:smallCaps w:val="1"/>
          <w:sz w:val="20"/>
          <w:szCs w:val="20"/>
        </w:rPr>
      </w:pPr>
      <w:r w:rsidDel="00000000" w:rsidR="00000000" w:rsidRPr="00000000">
        <w:rPr>
          <w:i w:val="1"/>
          <w:sz w:val="18"/>
          <w:szCs w:val="18"/>
          <w:rtl w:val="0"/>
        </w:rPr>
        <w:t xml:space="preserve">Where to find the information: Visual observation during site visits (compact settlement - scattered settlement - longitudinal settlement along roads..., single houses, collective housing... orthogonal or irregular street framework... occupation of public space…) Form 4.2, question 2.4 / 3.3 / 3.4  + Form 6, question 6.2 </w:t>
      </w:r>
      <w:r w:rsidDel="00000000" w:rsidR="00000000" w:rsidRPr="00000000">
        <w:rPr>
          <w:rtl w:val="0"/>
        </w:rPr>
      </w:r>
    </w:p>
    <w:p w:rsidR="00000000" w:rsidDel="00000000" w:rsidP="00000000" w:rsidRDefault="00000000" w:rsidRPr="00000000" w14:paraId="00000431">
      <w:pPr>
        <w:spacing w:after="0" w:line="240" w:lineRule="auto"/>
        <w:rPr>
          <w:b w:val="1"/>
          <w:smallCaps w:val="1"/>
          <w:sz w:val="20"/>
          <w:szCs w:val="20"/>
        </w:rPr>
      </w:pPr>
      <w:r w:rsidDel="00000000" w:rsidR="00000000" w:rsidRPr="00000000">
        <w:rPr>
          <w:b w:val="1"/>
          <w:smallCaps w:val="1"/>
          <w:sz w:val="20"/>
          <w:szCs w:val="20"/>
          <w:vertAlign w:val="baseline"/>
          <w:rtl w:val="0"/>
        </w:rPr>
        <w:t xml:space="preserve"> </w:t>
      </w:r>
      <w:r w:rsidDel="00000000" w:rsidR="00000000" w:rsidRPr="00000000">
        <w:rPr>
          <w:rtl w:val="0"/>
        </w:rPr>
      </w:r>
    </w:p>
    <w:p w:rsidR="00000000" w:rsidDel="00000000" w:rsidP="00000000" w:rsidRDefault="00000000" w:rsidRPr="00000000" w14:paraId="00000432">
      <w:pPr>
        <w:spacing w:after="0" w:line="240" w:lineRule="auto"/>
        <w:rPr>
          <w:b w:val="0"/>
          <w:smallCaps w:val="0"/>
          <w:sz w:val="20"/>
          <w:szCs w:val="20"/>
          <w:vertAlign w:val="baseline"/>
        </w:rPr>
      </w:pPr>
      <w:r w:rsidDel="00000000" w:rsidR="00000000" w:rsidRPr="00000000">
        <w:rPr>
          <w:rtl w:val="0"/>
        </w:rPr>
      </w:r>
    </w:p>
    <w:p w:rsidR="00000000" w:rsidDel="00000000" w:rsidP="00000000" w:rsidRDefault="00000000" w:rsidRPr="00000000" w14:paraId="00000433">
      <w:pPr>
        <w:spacing w:after="80" w:lineRule="auto"/>
        <w:jc w:val="both"/>
        <w:rPr>
          <w:b w:val="1"/>
          <w:smallCaps w:val="1"/>
          <w:color w:val="4472c4"/>
        </w:rPr>
      </w:pPr>
      <w:r w:rsidDel="00000000" w:rsidR="00000000" w:rsidRPr="00000000">
        <w:rPr>
          <w:b w:val="1"/>
          <w:smallCaps w:val="1"/>
          <w:color w:val="4472c4"/>
          <w:rtl w:val="0"/>
        </w:rPr>
        <w:t xml:space="preserve">3.2. Perceived best and worst aspects of the area</w:t>
      </w:r>
    </w:p>
    <w:p w:rsidR="00000000" w:rsidDel="00000000" w:rsidP="00000000" w:rsidRDefault="00000000" w:rsidRPr="00000000" w14:paraId="00000434">
      <w:pPr>
        <w:rPr>
          <w:b w:val="1"/>
          <w:smallCaps w:val="1"/>
          <w:color w:val="4472c4"/>
        </w:rPr>
      </w:pPr>
      <w:r w:rsidDel="00000000" w:rsidR="00000000" w:rsidRPr="00000000">
        <w:rPr>
          <w:i w:val="1"/>
          <w:sz w:val="18"/>
          <w:szCs w:val="18"/>
          <w:rtl w:val="0"/>
        </w:rPr>
        <w:t xml:space="preserve">Where to find the information: Form 2, question 5.13 + Form 3.1, question 5.23 / 5.24 + Form 3.2, question 6.18 / 6.19 + Form 4.1, question 4.19 / 4.20 + Form 6, question 6.9, 6.10</w:t>
      </w:r>
      <w:r w:rsidDel="00000000" w:rsidR="00000000" w:rsidRPr="00000000">
        <w:rPr>
          <w:rtl w:val="0"/>
        </w:rPr>
      </w:r>
    </w:p>
    <w:p w:rsidR="00000000" w:rsidDel="00000000" w:rsidP="00000000" w:rsidRDefault="00000000" w:rsidRPr="00000000" w14:paraId="00000435">
      <w:pPr>
        <w:spacing w:after="80" w:lineRule="auto"/>
        <w:jc w:val="both"/>
        <w:rPr>
          <w:b w:val="1"/>
          <w:smallCaps w:val="1"/>
          <w:color w:val="4472c4"/>
        </w:rPr>
      </w:pPr>
      <w:r w:rsidDel="00000000" w:rsidR="00000000" w:rsidRPr="00000000">
        <w:rPr>
          <w:rtl w:val="0"/>
        </w:rPr>
      </w:r>
    </w:p>
    <w:p w:rsidR="00000000" w:rsidDel="00000000" w:rsidP="00000000" w:rsidRDefault="00000000" w:rsidRPr="00000000" w14:paraId="00000436">
      <w:pPr>
        <w:keepNext w:val="0"/>
        <w:keepLines w:val="0"/>
        <w:widowControl w:val="1"/>
        <w:pBdr>
          <w:top w:space="0" w:sz="0" w:val="nil"/>
          <w:left w:space="0" w:sz="0" w:val="nil"/>
          <w:bottom w:space="0" w:sz="0" w:val="nil"/>
          <w:right w:space="0" w:sz="0" w:val="nil"/>
          <w:between w:space="0" w:sz="0" w:val="nil"/>
        </w:pBdr>
        <w:shd w:fill="auto" w:val="clear"/>
        <w:spacing w:after="80" w:before="0" w:line="259" w:lineRule="auto"/>
        <w:ind w:left="0" w:right="0" w:firstLine="0"/>
        <w:jc w:val="both"/>
        <w:rPr>
          <w:i w:val="1"/>
          <w:color w:val="ff00ff"/>
          <w:sz w:val="20"/>
          <w:szCs w:val="20"/>
        </w:rPr>
      </w:pPr>
      <w:r w:rsidDel="00000000" w:rsidR="00000000" w:rsidRPr="00000000">
        <w:rPr>
          <w:b w:val="1"/>
          <w:smallCaps w:val="1"/>
          <w:color w:val="4472c4"/>
          <w:rtl w:val="0"/>
        </w:rPr>
        <w:t xml:space="preserve">3.3. Use of the space in the area</w:t>
      </w:r>
      <w:r w:rsidDel="00000000" w:rsidR="00000000" w:rsidRPr="00000000">
        <w:rPr>
          <w:rtl w:val="0"/>
        </w:rPr>
      </w:r>
    </w:p>
    <w:p w:rsidR="00000000" w:rsidDel="00000000" w:rsidP="00000000" w:rsidRDefault="00000000" w:rsidRPr="00000000" w14:paraId="0000043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1"/>
          <w:smallCaps w:val="1"/>
          <w:color w:val="4472c4"/>
        </w:rPr>
      </w:pPr>
      <w:r w:rsidDel="00000000" w:rsidR="00000000" w:rsidRPr="00000000">
        <w:rPr>
          <w:i w:val="1"/>
          <w:sz w:val="18"/>
          <w:szCs w:val="18"/>
          <w:rtl w:val="0"/>
        </w:rPr>
        <w:t xml:space="preserve">Where to find the information: Form 3.1, question 5.3</w:t>
      </w:r>
      <w:r w:rsidDel="00000000" w:rsidR="00000000" w:rsidRPr="00000000">
        <w:rPr>
          <w:rtl w:val="0"/>
        </w:rPr>
      </w:r>
    </w:p>
    <w:p w:rsidR="00000000" w:rsidDel="00000000" w:rsidP="00000000" w:rsidRDefault="00000000" w:rsidRPr="00000000" w14:paraId="00000438">
      <w:pPr>
        <w:widowControl w:val="0"/>
        <w:spacing w:after="0" w:line="276" w:lineRule="auto"/>
        <w:ind w:left="0" w:firstLine="0"/>
        <w:rPr>
          <w:i w:val="1"/>
          <w:sz w:val="18"/>
          <w:szCs w:val="18"/>
        </w:rPr>
      </w:pPr>
      <w:r w:rsidDel="00000000" w:rsidR="00000000" w:rsidRPr="00000000">
        <w:rPr>
          <w:sz w:val="18"/>
          <w:szCs w:val="18"/>
          <w:rtl w:val="0"/>
        </w:rPr>
        <w:t xml:space="preserve">House and sanitation space allocation: are there spaces traditionally reserved for women and men in the community? Is there any issue regarding the use of those spaces? What are the minimal space requirements for women? Are these places accessible?</w:t>
      </w:r>
      <w:r w:rsidDel="00000000" w:rsidR="00000000" w:rsidRPr="00000000">
        <w:rPr>
          <w:rtl w:val="0"/>
        </w:rPr>
      </w:r>
    </w:p>
    <w:p w:rsidR="00000000" w:rsidDel="00000000" w:rsidP="00000000" w:rsidRDefault="00000000" w:rsidRPr="00000000" w14:paraId="00000439">
      <w:pPr>
        <w:spacing w:after="80" w:lineRule="auto"/>
        <w:jc w:val="both"/>
        <w:rPr>
          <w:b w:val="1"/>
          <w:smallCaps w:val="1"/>
          <w:color w:val="4472c4"/>
        </w:rPr>
      </w:pPr>
      <w:r w:rsidDel="00000000" w:rsidR="00000000" w:rsidRPr="00000000">
        <w:rPr>
          <w:rtl w:val="0"/>
        </w:rPr>
      </w:r>
    </w:p>
    <w:p w:rsidR="00000000" w:rsidDel="00000000" w:rsidP="00000000" w:rsidRDefault="00000000" w:rsidRPr="00000000" w14:paraId="0000043A">
      <w:pPr>
        <w:spacing w:after="80" w:lineRule="auto"/>
        <w:jc w:val="both"/>
        <w:rPr>
          <w:sz w:val="20"/>
          <w:szCs w:val="20"/>
        </w:rPr>
      </w:pPr>
      <w:r w:rsidDel="00000000" w:rsidR="00000000" w:rsidRPr="00000000">
        <w:rPr>
          <w:b w:val="1"/>
          <w:smallCaps w:val="1"/>
          <w:color w:val="4472c4"/>
          <w:rtl w:val="0"/>
        </w:rPr>
        <w:t xml:space="preserve">3.4. Obstacles for the access to decent / resilient housing</w:t>
      </w:r>
      <w:r w:rsidDel="00000000" w:rsidR="00000000" w:rsidRPr="00000000">
        <w:rPr>
          <w:rtl w:val="0"/>
        </w:rPr>
      </w:r>
    </w:p>
    <w:sdt>
      <w:sdtPr>
        <w:tag w:val="goog_rdk_34"/>
      </w:sdtPr>
      <w:sdtContent>
        <w:p w:rsidR="00000000" w:rsidDel="00000000" w:rsidP="00000000" w:rsidRDefault="00000000" w:rsidRPr="00000000" w14:paraId="0000043B">
          <w:pPr>
            <w:rPr>
              <w:ins w:author="julien hosta" w:id="12" w:date="2021-06-09T09:41:23Z"/>
              <w:i w:val="1"/>
              <w:sz w:val="18"/>
              <w:szCs w:val="18"/>
            </w:rPr>
          </w:pPr>
          <w:r w:rsidDel="00000000" w:rsidR="00000000" w:rsidRPr="00000000">
            <w:rPr>
              <w:i w:val="1"/>
              <w:sz w:val="18"/>
              <w:szCs w:val="18"/>
              <w:rtl w:val="0"/>
            </w:rPr>
            <w:t xml:space="preserve">Where to find the information: Form 1, question 4.15 + Form 4.1, question 4.7 / 4.18</w:t>
          </w:r>
          <w:sdt>
            <w:sdtPr>
              <w:tag w:val="goog_rdk_33"/>
            </w:sdtPr>
            <w:sdtContent>
              <w:ins w:author="julien hosta" w:id="12" w:date="2021-06-09T09:41:23Z">
                <w:r w:rsidDel="00000000" w:rsidR="00000000" w:rsidRPr="00000000">
                  <w:rPr>
                    <w:rtl w:val="0"/>
                  </w:rPr>
                </w:r>
              </w:ins>
            </w:sdtContent>
          </w:sdt>
        </w:p>
      </w:sdtContent>
    </w:sdt>
    <w:sdt>
      <w:sdtPr>
        <w:tag w:val="goog_rdk_37"/>
      </w:sdtPr>
      <w:sdtContent>
        <w:p w:rsidR="00000000" w:rsidDel="00000000" w:rsidP="00000000" w:rsidRDefault="00000000" w:rsidRPr="00000000" w14:paraId="0000043C">
          <w:pPr>
            <w:spacing w:after="200" w:line="240" w:lineRule="auto"/>
            <w:ind w:left="0" w:firstLine="0"/>
            <w:rPr>
              <w:i w:val="1"/>
              <w:sz w:val="18"/>
              <w:szCs w:val="18"/>
              <w:rPrChange w:author="julien hosta" w:id="13" w:date="2021-06-09T09:41:23Z">
                <w:rPr>
                  <w:sz w:val="20"/>
                  <w:szCs w:val="20"/>
                </w:rPr>
              </w:rPrChange>
            </w:rPr>
            <w:pPrChange w:author="julien hosta" w:id="0" w:date="2021-06-09T09:41:23Z">
              <w:pPr/>
            </w:pPrChange>
          </w:pPr>
          <w:sdt>
            <w:sdtPr>
              <w:tag w:val="goog_rdk_35"/>
            </w:sdtPr>
            <w:sdtContent>
              <w:ins w:author="julien hosta" w:id="12" w:date="2021-06-09T09:41:23Z">
                <w:r w:rsidDel="00000000" w:rsidR="00000000" w:rsidRPr="00000000">
                  <w:rPr>
                    <w:i w:val="1"/>
                    <w:sz w:val="18"/>
                    <w:szCs w:val="18"/>
                    <w:rtl w:val="0"/>
                  </w:rPr>
                  <w:t xml:space="preserve">Land, Finance, Socio-technical Assistance ...</w:t>
                </w:r>
              </w:ins>
            </w:sdtContent>
          </w:sdt>
          <w:sdt>
            <w:sdtPr>
              <w:tag w:val="goog_rdk_36"/>
            </w:sdtPr>
            <w:sdtContent>
              <w:r w:rsidDel="00000000" w:rsidR="00000000" w:rsidRPr="00000000">
                <w:rPr>
                  <w:rtl w:val="0"/>
                </w:rPr>
              </w:r>
            </w:sdtContent>
          </w:sdt>
        </w:p>
      </w:sdtContent>
    </w:sdt>
    <w:p w:rsidR="00000000" w:rsidDel="00000000" w:rsidP="00000000" w:rsidRDefault="00000000" w:rsidRPr="00000000" w14:paraId="0000043D">
      <w:pPr>
        <w:spacing w:after="0" w:line="240" w:lineRule="auto"/>
        <w:rPr>
          <w:sz w:val="20"/>
          <w:szCs w:val="20"/>
        </w:rPr>
      </w:pPr>
      <w:r w:rsidDel="00000000" w:rsidR="00000000" w:rsidRPr="00000000">
        <w:rPr>
          <w:rtl w:val="0"/>
        </w:rPr>
      </w:r>
    </w:p>
    <w:p w:rsidR="00000000" w:rsidDel="00000000" w:rsidP="00000000" w:rsidRDefault="00000000" w:rsidRPr="00000000" w14:paraId="0000043E">
      <w:pPr>
        <w:rPr>
          <w:sz w:val="20"/>
          <w:szCs w:val="20"/>
        </w:rPr>
      </w:pPr>
      <w:r w:rsidDel="00000000" w:rsidR="00000000" w:rsidRPr="00000000">
        <w:rPr>
          <w:b w:val="1"/>
          <w:smallCaps w:val="1"/>
          <w:color w:val="4472c4"/>
          <w:rtl w:val="0"/>
        </w:rPr>
        <w:t xml:space="preserve">3.5. Diseases related to shelter/</w:t>
      </w:r>
      <w:r w:rsidDel="00000000" w:rsidR="00000000" w:rsidRPr="00000000">
        <w:rPr>
          <w:b w:val="1"/>
          <w:smallCaps w:val="1"/>
          <w:color w:val="4472c4"/>
          <w:rtl w:val="0"/>
        </w:rPr>
        <w:t xml:space="preserve">housing</w:t>
      </w:r>
      <w:r w:rsidDel="00000000" w:rsidR="00000000" w:rsidRPr="00000000">
        <w:rPr>
          <w:rtl w:val="0"/>
        </w:rPr>
      </w:r>
    </w:p>
    <w:p w:rsidR="00000000" w:rsidDel="00000000" w:rsidP="00000000" w:rsidRDefault="00000000" w:rsidRPr="00000000" w14:paraId="0000043F">
      <w:pPr>
        <w:rPr>
          <w:i w:val="1"/>
          <w:sz w:val="18"/>
          <w:szCs w:val="18"/>
        </w:rPr>
      </w:pPr>
      <w:r w:rsidDel="00000000" w:rsidR="00000000" w:rsidRPr="00000000">
        <w:rPr>
          <w:i w:val="1"/>
          <w:sz w:val="18"/>
          <w:szCs w:val="18"/>
          <w:rtl w:val="0"/>
        </w:rPr>
        <w:t xml:space="preserve">Where to find the information: Form 1, question 4.13 / 4.14 + Form 2, question 5.6 / 5.9 / 5.12 / 8.12 / 8.13 / 9.7 + Form 3.1, question 5.7 / 5.8 / 5.11 / 5.13 / 5.14 / 5.16 / 5.17 + Form 3.2, question 6.11 / 6.14 / 6.15 + Form 4.1, question 4.12 / 4.13 / 4.14 / 4.21 + Form 6 </w:t>
      </w:r>
    </w:p>
    <w:p w:rsidR="00000000" w:rsidDel="00000000" w:rsidP="00000000" w:rsidRDefault="00000000" w:rsidRPr="00000000" w14:paraId="00000440">
      <w:pPr>
        <w:rPr>
          <w:i w:val="1"/>
          <w:sz w:val="18"/>
          <w:szCs w:val="18"/>
        </w:rPr>
      </w:pPr>
      <w:r w:rsidDel="00000000" w:rsidR="00000000" w:rsidRPr="00000000">
        <w:rPr>
          <w:rtl w:val="0"/>
        </w:rPr>
      </w:r>
    </w:p>
    <w:p w:rsidR="00000000" w:rsidDel="00000000" w:rsidP="00000000" w:rsidRDefault="00000000" w:rsidRPr="00000000" w14:paraId="00000441">
      <w:pPr>
        <w:rPr>
          <w:i w:val="1"/>
          <w:sz w:val="18"/>
          <w:szCs w:val="18"/>
        </w:rPr>
      </w:pPr>
      <w:r w:rsidDel="00000000" w:rsidR="00000000" w:rsidRPr="00000000">
        <w:rPr>
          <w:b w:val="1"/>
          <w:smallCaps w:val="1"/>
          <w:color w:val="4472c4"/>
          <w:rtl w:val="0"/>
        </w:rPr>
        <w:t xml:space="preserve">3.6. Perceived needed or important aspects and improvable aspects in a house</w:t>
      </w:r>
      <w:r w:rsidDel="00000000" w:rsidR="00000000" w:rsidRPr="00000000">
        <w:rPr>
          <w:rtl w:val="0"/>
        </w:rPr>
      </w:r>
    </w:p>
    <w:p w:rsidR="00000000" w:rsidDel="00000000" w:rsidP="00000000" w:rsidRDefault="00000000" w:rsidRPr="00000000" w14:paraId="00000442">
      <w:pPr>
        <w:rPr>
          <w:i w:val="1"/>
          <w:sz w:val="18"/>
          <w:szCs w:val="18"/>
        </w:rPr>
      </w:pPr>
      <w:r w:rsidDel="00000000" w:rsidR="00000000" w:rsidRPr="00000000">
        <w:rPr>
          <w:i w:val="1"/>
          <w:sz w:val="18"/>
          <w:szCs w:val="18"/>
          <w:rtl w:val="0"/>
        </w:rPr>
        <w:t xml:space="preserve">Where to find the information: Form 2, question 8.3 / 8.14 + Form 3.1, question 5.6 / 5.20 / 5.21 / 5.22 + Form 3.2, question 6.2 / 6.16 + Form 4.1, question 4.15 / 4.16 / 4.17  + FORM 6, question 6.7, 6.8</w:t>
      </w:r>
    </w:p>
    <w:p w:rsidR="00000000" w:rsidDel="00000000" w:rsidP="00000000" w:rsidRDefault="00000000" w:rsidRPr="00000000" w14:paraId="00000443">
      <w:pPr>
        <w:spacing w:after="0" w:line="240" w:lineRule="auto"/>
        <w:rPr>
          <w:b w:val="0"/>
          <w:smallCaps w:val="0"/>
          <w:color w:val="4472c4"/>
          <w:vertAlign w:val="baseline"/>
        </w:rPr>
      </w:pPr>
      <w:r w:rsidDel="00000000" w:rsidR="00000000" w:rsidRPr="00000000">
        <w:rPr>
          <w:rtl w:val="0"/>
        </w:rPr>
      </w:r>
    </w:p>
    <w:p w:rsidR="00000000" w:rsidDel="00000000" w:rsidP="00000000" w:rsidRDefault="00000000" w:rsidRPr="00000000" w14:paraId="00000444">
      <w:pPr>
        <w:rPr>
          <w:b w:val="1"/>
          <w:smallCaps w:val="1"/>
        </w:rPr>
      </w:pPr>
      <w:r w:rsidDel="00000000" w:rsidR="00000000" w:rsidRPr="00000000">
        <w:rPr>
          <w:b w:val="1"/>
          <w:smallCaps w:val="1"/>
          <w:color w:val="4472c4"/>
          <w:rtl w:val="0"/>
        </w:rPr>
        <w:t xml:space="preserve">3.7. General description of housing conditions</w:t>
      </w:r>
      <w:r w:rsidDel="00000000" w:rsidR="00000000" w:rsidRPr="00000000">
        <w:rPr>
          <w:rtl w:val="0"/>
        </w:rPr>
      </w:r>
    </w:p>
    <w:p w:rsidR="00000000" w:rsidDel="00000000" w:rsidP="00000000" w:rsidRDefault="00000000" w:rsidRPr="00000000" w14:paraId="00000445">
      <w:pPr>
        <w:rPr>
          <w:b w:val="1"/>
          <w:smallCaps w:val="1"/>
        </w:rPr>
      </w:pPr>
      <w:r w:rsidDel="00000000" w:rsidR="00000000" w:rsidRPr="00000000">
        <w:rPr>
          <w:b w:val="1"/>
          <w:smallCaps w:val="1"/>
          <w:rtl w:val="0"/>
        </w:rPr>
        <w:t xml:space="preserve">Average size of a house</w:t>
      </w:r>
    </w:p>
    <w:p w:rsidR="00000000" w:rsidDel="00000000" w:rsidP="00000000" w:rsidRDefault="00000000" w:rsidRPr="00000000" w14:paraId="00000446">
      <w:pPr>
        <w:rPr>
          <w:b w:val="1"/>
          <w:smallCaps w:val="1"/>
        </w:rPr>
      </w:pPr>
      <w:r w:rsidDel="00000000" w:rsidR="00000000" w:rsidRPr="00000000">
        <w:rPr>
          <w:i w:val="1"/>
          <w:sz w:val="18"/>
          <w:szCs w:val="18"/>
          <w:rtl w:val="0"/>
        </w:rPr>
        <w:t xml:space="preserve">Where to find the information: Form 2, question 8.11 + Form 3.1, question 8.11 + Form 4.1, question 4.9 / 4.10  + Form 6</w:t>
      </w:r>
      <w:r w:rsidDel="00000000" w:rsidR="00000000" w:rsidRPr="00000000">
        <w:rPr>
          <w:rtl w:val="0"/>
        </w:rPr>
      </w:r>
    </w:p>
    <w:p w:rsidR="00000000" w:rsidDel="00000000" w:rsidP="00000000" w:rsidRDefault="00000000" w:rsidRPr="00000000" w14:paraId="00000447">
      <w:pPr>
        <w:rPr>
          <w:b w:val="1"/>
          <w:smallCaps w:val="1"/>
        </w:rPr>
      </w:pPr>
      <w:r w:rsidDel="00000000" w:rsidR="00000000" w:rsidRPr="00000000">
        <w:rPr>
          <w:b w:val="1"/>
          <w:smallCaps w:val="1"/>
          <w:rtl w:val="0"/>
        </w:rPr>
        <w:t xml:space="preserve">Inhabitants per household</w:t>
      </w:r>
    </w:p>
    <w:p w:rsidR="00000000" w:rsidDel="00000000" w:rsidP="00000000" w:rsidRDefault="00000000" w:rsidRPr="00000000" w14:paraId="00000448">
      <w:pPr>
        <w:rPr>
          <w:b w:val="1"/>
          <w:smallCaps w:val="1"/>
        </w:rPr>
      </w:pPr>
      <w:r w:rsidDel="00000000" w:rsidR="00000000" w:rsidRPr="00000000">
        <w:rPr>
          <w:i w:val="1"/>
          <w:sz w:val="18"/>
          <w:szCs w:val="18"/>
          <w:rtl w:val="0"/>
        </w:rPr>
        <w:t xml:space="preserve">Where to find the information: Form 2, question 8.11 + Form 3.1, question 8.11 + Form 4.1, question 4.3 + Form 6</w:t>
      </w:r>
      <w:r w:rsidDel="00000000" w:rsidR="00000000" w:rsidRPr="00000000">
        <w:rPr>
          <w:rtl w:val="0"/>
        </w:rPr>
      </w:r>
    </w:p>
    <w:p w:rsidR="00000000" w:rsidDel="00000000" w:rsidP="00000000" w:rsidRDefault="00000000" w:rsidRPr="00000000" w14:paraId="00000449">
      <w:pPr>
        <w:rPr>
          <w:b w:val="1"/>
          <w:smallCaps w:val="1"/>
          <w:highlight w:val="yellow"/>
        </w:rPr>
      </w:pPr>
      <w:r w:rsidDel="00000000" w:rsidR="00000000" w:rsidRPr="00000000">
        <w:rPr>
          <w:b w:val="1"/>
          <w:smallCaps w:val="1"/>
          <w:highlight w:val="yellow"/>
          <w:rtl w:val="0"/>
        </w:rPr>
        <w:t xml:space="preserve">Who usually live together in a house</w:t>
      </w:r>
    </w:p>
    <w:p w:rsidR="00000000" w:rsidDel="00000000" w:rsidP="00000000" w:rsidRDefault="00000000" w:rsidRPr="00000000" w14:paraId="0000044A">
      <w:pPr>
        <w:rPr>
          <w:b w:val="1"/>
          <w:smallCaps w:val="1"/>
        </w:rPr>
      </w:pPr>
      <w:r w:rsidDel="00000000" w:rsidR="00000000" w:rsidRPr="00000000">
        <w:rPr>
          <w:i w:val="1"/>
          <w:sz w:val="18"/>
          <w:szCs w:val="18"/>
          <w:rtl w:val="0"/>
        </w:rPr>
        <w:t xml:space="preserve">Where to find the information: Form 2, question 8.16 + Form 6</w:t>
      </w:r>
      <w:r w:rsidDel="00000000" w:rsidR="00000000" w:rsidRPr="00000000">
        <w:rPr>
          <w:rtl w:val="0"/>
        </w:rPr>
      </w:r>
    </w:p>
    <w:p w:rsidR="00000000" w:rsidDel="00000000" w:rsidP="00000000" w:rsidRDefault="00000000" w:rsidRPr="00000000" w14:paraId="0000044B">
      <w:pPr>
        <w:rPr>
          <w:b w:val="1"/>
          <w:smallCaps w:val="1"/>
        </w:rPr>
      </w:pPr>
      <w:r w:rsidDel="00000000" w:rsidR="00000000" w:rsidRPr="00000000">
        <w:rPr>
          <w:b w:val="1"/>
          <w:smallCaps w:val="1"/>
          <w:rtl w:val="0"/>
        </w:rPr>
        <w:t xml:space="preserve">Choice of the site </w:t>
      </w:r>
    </w:p>
    <w:p w:rsidR="00000000" w:rsidDel="00000000" w:rsidP="00000000" w:rsidRDefault="00000000" w:rsidRPr="00000000" w14:paraId="0000044C">
      <w:pPr>
        <w:rPr>
          <w:i w:val="1"/>
          <w:sz w:val="18"/>
          <w:szCs w:val="18"/>
        </w:rPr>
      </w:pPr>
      <w:r w:rsidDel="00000000" w:rsidR="00000000" w:rsidRPr="00000000">
        <w:rPr>
          <w:i w:val="1"/>
          <w:sz w:val="18"/>
          <w:szCs w:val="18"/>
          <w:rtl w:val="0"/>
        </w:rPr>
        <w:t xml:space="preserve">Where to find the information: Form 2, question 9.3 + Form 4.1, question 7.2 + Form 6</w:t>
      </w:r>
    </w:p>
    <w:p w:rsidR="00000000" w:rsidDel="00000000" w:rsidP="00000000" w:rsidRDefault="00000000" w:rsidRPr="00000000" w14:paraId="0000044D">
      <w:pPr>
        <w:rPr>
          <w:b w:val="1"/>
          <w:smallCaps w:val="1"/>
        </w:rPr>
      </w:pPr>
      <w:r w:rsidDel="00000000" w:rsidR="00000000" w:rsidRPr="00000000">
        <w:rPr>
          <w:b w:val="1"/>
          <w:smallCaps w:val="1"/>
          <w:rtl w:val="0"/>
        </w:rPr>
        <w:t xml:space="preserve">Configuration of houses / compounds </w:t>
      </w:r>
    </w:p>
    <w:p w:rsidR="00000000" w:rsidDel="00000000" w:rsidP="00000000" w:rsidRDefault="00000000" w:rsidRPr="00000000" w14:paraId="0000044E">
      <w:pPr>
        <w:rPr>
          <w:i w:val="1"/>
          <w:sz w:val="18"/>
          <w:szCs w:val="18"/>
        </w:rPr>
      </w:pPr>
      <w:r w:rsidDel="00000000" w:rsidR="00000000" w:rsidRPr="00000000">
        <w:rPr>
          <w:i w:val="1"/>
          <w:sz w:val="18"/>
          <w:szCs w:val="18"/>
          <w:rtl w:val="0"/>
        </w:rPr>
        <w:t xml:space="preserve">Where to find the information: Form 2, question 9.6 + Form 4.1, question 7.2 + Form 4.2, question 3.6 + Form 6</w:t>
      </w:r>
    </w:p>
    <w:p w:rsidR="00000000" w:rsidDel="00000000" w:rsidP="00000000" w:rsidRDefault="00000000" w:rsidRPr="00000000" w14:paraId="0000044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1"/>
          <w:smallCaps w:val="1"/>
        </w:rPr>
      </w:pPr>
      <w:r w:rsidDel="00000000" w:rsidR="00000000" w:rsidRPr="00000000">
        <w:rPr>
          <w:b w:val="1"/>
          <w:smallCaps w:val="1"/>
          <w:rtl w:val="0"/>
        </w:rPr>
        <w:t xml:space="preserve">Orientation of buildings </w:t>
      </w:r>
    </w:p>
    <w:p w:rsidR="00000000" w:rsidDel="00000000" w:rsidP="00000000" w:rsidRDefault="00000000" w:rsidRPr="00000000" w14:paraId="00000450">
      <w:pPr>
        <w:rPr>
          <w:b w:val="1"/>
          <w:smallCaps w:val="1"/>
        </w:rPr>
      </w:pPr>
      <w:r w:rsidDel="00000000" w:rsidR="00000000" w:rsidRPr="00000000">
        <w:rPr>
          <w:i w:val="1"/>
          <w:sz w:val="18"/>
          <w:szCs w:val="18"/>
          <w:rtl w:val="0"/>
        </w:rPr>
        <w:t xml:space="preserve">Where to find the information: Form 2, question 9.3 + Form 4.1, question 7.2 +  Form 4.2, question 3.2 / 3.3 + Form 6</w:t>
      </w:r>
      <w:r w:rsidDel="00000000" w:rsidR="00000000" w:rsidRPr="00000000">
        <w:rPr>
          <w:rtl w:val="0"/>
        </w:rPr>
      </w:r>
    </w:p>
    <w:p w:rsidR="00000000" w:rsidDel="00000000" w:rsidP="00000000" w:rsidRDefault="00000000" w:rsidRPr="00000000" w14:paraId="00000451">
      <w:pPr>
        <w:rPr>
          <w:b w:val="1"/>
          <w:smallCaps w:val="1"/>
          <w:color w:val="4472c4"/>
        </w:rPr>
      </w:pPr>
      <w:r w:rsidDel="00000000" w:rsidR="00000000" w:rsidRPr="00000000">
        <w:rPr>
          <w:b w:val="1"/>
          <w:smallCaps w:val="1"/>
          <w:rtl w:val="0"/>
        </w:rPr>
        <w:t xml:space="preserve">Lighting and ventilation conditions inside houses</w:t>
      </w:r>
      <w:r w:rsidDel="00000000" w:rsidR="00000000" w:rsidRPr="00000000">
        <w:rPr>
          <w:rtl w:val="0"/>
        </w:rPr>
      </w:r>
    </w:p>
    <w:p w:rsidR="00000000" w:rsidDel="00000000" w:rsidP="00000000" w:rsidRDefault="00000000" w:rsidRPr="00000000" w14:paraId="0000045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i w:val="1"/>
          <w:sz w:val="18"/>
          <w:szCs w:val="18"/>
        </w:rPr>
      </w:pPr>
      <w:r w:rsidDel="00000000" w:rsidR="00000000" w:rsidRPr="00000000">
        <w:rPr>
          <w:i w:val="1"/>
          <w:sz w:val="18"/>
          <w:szCs w:val="18"/>
          <w:rtl w:val="0"/>
        </w:rPr>
        <w:t xml:space="preserve">Where to find the information: Form 2, question 8.10 / 8.11 + Form 3.1, question 5.11 / 5.18 + Form 3.2, question 6.9 + Form 6</w:t>
      </w:r>
    </w:p>
    <w:p w:rsidR="00000000" w:rsidDel="00000000" w:rsidP="00000000" w:rsidRDefault="00000000" w:rsidRPr="00000000" w14:paraId="0000045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1"/>
          <w:smallCaps w:val="1"/>
        </w:rPr>
      </w:pPr>
      <w:r w:rsidDel="00000000" w:rsidR="00000000" w:rsidRPr="00000000">
        <w:rPr>
          <w:b w:val="1"/>
          <w:smallCaps w:val="1"/>
          <w:rtl w:val="0"/>
        </w:rPr>
        <w:t xml:space="preserve">Protection against mosquitoes or other pests</w:t>
      </w:r>
    </w:p>
    <w:p w:rsidR="00000000" w:rsidDel="00000000" w:rsidP="00000000" w:rsidRDefault="00000000" w:rsidRPr="00000000" w14:paraId="00000454">
      <w:pPr>
        <w:rPr>
          <w:i w:val="1"/>
          <w:sz w:val="18"/>
          <w:szCs w:val="18"/>
        </w:rPr>
      </w:pPr>
      <w:r w:rsidDel="00000000" w:rsidR="00000000" w:rsidRPr="00000000">
        <w:rPr>
          <w:i w:val="1"/>
          <w:sz w:val="18"/>
          <w:szCs w:val="18"/>
          <w:rtl w:val="0"/>
        </w:rPr>
        <w:t xml:space="preserve">Where to find the information: Form 3.1, question 5.16 + Form 3.2, question 6.14  + Form 4.1, question 4.13 + Form 6</w:t>
      </w:r>
      <w:r w:rsidDel="00000000" w:rsidR="00000000" w:rsidRPr="00000000">
        <w:rPr>
          <w:rtl w:val="0"/>
        </w:rPr>
      </w:r>
    </w:p>
    <w:p w:rsidR="00000000" w:rsidDel="00000000" w:rsidP="00000000" w:rsidRDefault="00000000" w:rsidRPr="00000000" w14:paraId="0000045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1"/>
          <w:smallCaps w:val="1"/>
        </w:rPr>
      </w:pPr>
      <w:r w:rsidDel="00000000" w:rsidR="00000000" w:rsidRPr="00000000">
        <w:rPr>
          <w:b w:val="1"/>
          <w:smallCaps w:val="1"/>
          <w:rtl w:val="0"/>
        </w:rPr>
        <w:t xml:space="preserve">Animals (shared </w:t>
      </w:r>
      <w:r w:rsidDel="00000000" w:rsidR="00000000" w:rsidRPr="00000000">
        <w:rPr>
          <w:b w:val="1"/>
          <w:smallCaps w:val="1"/>
          <w:rtl w:val="0"/>
        </w:rPr>
        <w:t xml:space="preserve">or</w:t>
      </w:r>
      <w:r w:rsidDel="00000000" w:rsidR="00000000" w:rsidRPr="00000000">
        <w:rPr>
          <w:b w:val="1"/>
          <w:smallCaps w:val="1"/>
          <w:rtl w:val="0"/>
        </w:rPr>
        <w:t xml:space="preserve"> not shared spaces)</w:t>
      </w:r>
    </w:p>
    <w:p w:rsidR="00000000" w:rsidDel="00000000" w:rsidP="00000000" w:rsidRDefault="00000000" w:rsidRPr="00000000" w14:paraId="00000456">
      <w:pPr>
        <w:rPr>
          <w:i w:val="1"/>
          <w:sz w:val="18"/>
          <w:szCs w:val="18"/>
        </w:rPr>
      </w:pPr>
      <w:r w:rsidDel="00000000" w:rsidR="00000000" w:rsidRPr="00000000">
        <w:rPr>
          <w:i w:val="1"/>
          <w:sz w:val="18"/>
          <w:szCs w:val="18"/>
          <w:rtl w:val="0"/>
        </w:rPr>
        <w:t xml:space="preserve">Where to find the information: Form 3.2, question 6.15 + Form 4.1, question 4.14 + Form 6</w:t>
      </w:r>
    </w:p>
    <w:p w:rsidR="00000000" w:rsidDel="00000000" w:rsidP="00000000" w:rsidRDefault="00000000" w:rsidRPr="00000000" w14:paraId="00000457">
      <w:pPr>
        <w:rPr>
          <w:i w:val="1"/>
          <w:sz w:val="18"/>
          <w:szCs w:val="18"/>
        </w:rPr>
      </w:pPr>
      <w:r w:rsidDel="00000000" w:rsidR="00000000" w:rsidRPr="00000000">
        <w:rPr>
          <w:rtl w:val="0"/>
        </w:rPr>
      </w:r>
    </w:p>
    <w:p w:rsidR="00000000" w:rsidDel="00000000" w:rsidP="00000000" w:rsidRDefault="00000000" w:rsidRPr="00000000" w14:paraId="00000458">
      <w:pPr>
        <w:rPr>
          <w:b w:val="1"/>
          <w:smallCaps w:val="1"/>
          <w:color w:val="4472c4"/>
        </w:rPr>
      </w:pPr>
      <w:r w:rsidDel="00000000" w:rsidR="00000000" w:rsidRPr="00000000">
        <w:rPr>
          <w:b w:val="1"/>
          <w:smallCaps w:val="1"/>
          <w:color w:val="4472c4"/>
          <w:rtl w:val="0"/>
        </w:rPr>
        <w:t xml:space="preserve">3.8. Description of main types of access to housing </w:t>
      </w:r>
    </w:p>
    <w:p w:rsidR="00000000" w:rsidDel="00000000" w:rsidP="00000000" w:rsidRDefault="00000000" w:rsidRPr="00000000" w14:paraId="00000459">
      <w:pPr>
        <w:rPr>
          <w:i w:val="1"/>
          <w:sz w:val="18"/>
          <w:szCs w:val="18"/>
        </w:rPr>
      </w:pPr>
      <w:r w:rsidDel="00000000" w:rsidR="00000000" w:rsidRPr="00000000">
        <w:rPr>
          <w:i w:val="1"/>
          <w:sz w:val="18"/>
          <w:szCs w:val="18"/>
          <w:rtl w:val="0"/>
        </w:rPr>
        <w:t xml:space="preserve">Where to find the information: Form 2, question 9.1 / 9.2 </w:t>
      </w:r>
    </w:p>
    <w:p w:rsidR="00000000" w:rsidDel="00000000" w:rsidP="00000000" w:rsidRDefault="00000000" w:rsidRPr="00000000" w14:paraId="0000045A">
      <w:pPr>
        <w:keepNext w:val="0"/>
        <w:keepLines w:val="0"/>
        <w:widowControl w:val="1"/>
        <w:pBdr>
          <w:top w:space="0" w:sz="0" w:val="nil"/>
          <w:left w:space="0" w:sz="0" w:val="nil"/>
          <w:bottom w:space="0" w:sz="0" w:val="nil"/>
          <w:right w:space="0" w:sz="0" w:val="nil"/>
          <w:between w:space="0" w:sz="0" w:val="nil"/>
        </w:pBdr>
        <w:shd w:fill="auto" w:val="clear"/>
        <w:spacing w:after="80" w:before="0" w:line="259" w:lineRule="auto"/>
        <w:ind w:left="0" w:right="0" w:firstLine="0"/>
        <w:jc w:val="left"/>
        <w:rPr>
          <w:b w:val="1"/>
          <w:sz w:val="20"/>
          <w:szCs w:val="20"/>
        </w:rPr>
      </w:pPr>
      <w:r w:rsidDel="00000000" w:rsidR="00000000" w:rsidRPr="00000000">
        <w:rPr>
          <w:b w:val="1"/>
          <w:sz w:val="20"/>
          <w:szCs w:val="20"/>
          <w:rtl w:val="0"/>
        </w:rPr>
        <w:t xml:space="preserve">Rental, ownership, occupation, shared houses by different households…</w:t>
      </w:r>
    </w:p>
    <w:p w:rsidR="00000000" w:rsidDel="00000000" w:rsidP="00000000" w:rsidRDefault="00000000" w:rsidRPr="00000000" w14:paraId="0000045B">
      <w:pPr>
        <w:widowControl w:val="0"/>
        <w:spacing w:after="0" w:line="276" w:lineRule="auto"/>
        <w:ind w:left="0" w:firstLine="0"/>
        <w:rPr>
          <w:color w:val="ff9900"/>
          <w:sz w:val="20"/>
          <w:szCs w:val="20"/>
        </w:rPr>
      </w:pPr>
      <w:r w:rsidDel="00000000" w:rsidR="00000000" w:rsidRPr="00000000">
        <w:rPr>
          <w:rtl w:val="0"/>
        </w:rPr>
      </w:r>
    </w:p>
    <w:p w:rsidR="00000000" w:rsidDel="00000000" w:rsidP="00000000" w:rsidRDefault="00000000" w:rsidRPr="00000000" w14:paraId="0000045C">
      <w:pPr>
        <w:widowControl w:val="0"/>
        <w:spacing w:after="0" w:line="276" w:lineRule="auto"/>
        <w:ind w:left="0" w:firstLine="0"/>
        <w:rPr>
          <w:color w:val="ff9900"/>
          <w:sz w:val="20"/>
          <w:szCs w:val="20"/>
        </w:rPr>
      </w:pPr>
      <w:r w:rsidDel="00000000" w:rsidR="00000000" w:rsidRPr="00000000">
        <w:rPr>
          <w:rtl w:val="0"/>
        </w:rPr>
      </w:r>
    </w:p>
    <w:p w:rsidR="00000000" w:rsidDel="00000000" w:rsidP="00000000" w:rsidRDefault="00000000" w:rsidRPr="00000000" w14:paraId="0000045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0"/>
          <w:smallCaps w:val="0"/>
          <w:color w:val="4472c4"/>
          <w:vertAlign w:val="baseline"/>
        </w:rPr>
      </w:pPr>
      <w:r w:rsidDel="00000000" w:rsidR="00000000" w:rsidRPr="00000000">
        <w:rPr>
          <w:b w:val="1"/>
          <w:smallCaps w:val="1"/>
          <w:color w:val="4472c4"/>
          <w:rtl w:val="0"/>
        </w:rPr>
        <w:t xml:space="preserve">3.9. </w:t>
      </w:r>
      <w:r w:rsidDel="00000000" w:rsidR="00000000" w:rsidRPr="00000000">
        <w:rPr>
          <w:b w:val="1"/>
          <w:smallCaps w:val="1"/>
          <w:color w:val="4472c4"/>
          <w:vertAlign w:val="baseline"/>
          <w:rtl w:val="0"/>
        </w:rPr>
        <w:t xml:space="preserve">Functions </w:t>
      </w:r>
      <w:r w:rsidDel="00000000" w:rsidR="00000000" w:rsidRPr="00000000">
        <w:rPr>
          <w:b w:val="1"/>
          <w:smallCaps w:val="1"/>
          <w:color w:val="4472c4"/>
          <w:rtl w:val="0"/>
        </w:rPr>
        <w:t xml:space="preserve">of</w:t>
      </w:r>
      <w:r w:rsidDel="00000000" w:rsidR="00000000" w:rsidRPr="00000000">
        <w:rPr>
          <w:b w:val="1"/>
          <w:smallCaps w:val="1"/>
          <w:color w:val="4472c4"/>
          <w:vertAlign w:val="baseline"/>
          <w:rtl w:val="0"/>
        </w:rPr>
        <w:t xml:space="preserve"> different spaces in a hous</w:t>
      </w:r>
      <w:r w:rsidDel="00000000" w:rsidR="00000000" w:rsidRPr="00000000">
        <w:rPr>
          <w:b w:val="1"/>
          <w:smallCaps w:val="1"/>
          <w:color w:val="4472c4"/>
          <w:rtl w:val="0"/>
        </w:rPr>
        <w:t xml:space="preserve">e / </w:t>
      </w:r>
      <w:r w:rsidDel="00000000" w:rsidR="00000000" w:rsidRPr="00000000">
        <w:rPr>
          <w:b w:val="1"/>
          <w:smallCaps w:val="1"/>
          <w:color w:val="4472c4"/>
          <w:vertAlign w:val="baseline"/>
          <w:rtl w:val="0"/>
        </w:rPr>
        <w:t xml:space="preserve">buildings in a compound</w:t>
      </w:r>
      <w:r w:rsidDel="00000000" w:rsidR="00000000" w:rsidRPr="00000000">
        <w:rPr>
          <w:rtl w:val="0"/>
        </w:rPr>
      </w:r>
    </w:p>
    <w:p w:rsidR="00000000" w:rsidDel="00000000" w:rsidP="00000000" w:rsidRDefault="00000000" w:rsidRPr="00000000" w14:paraId="0000045E">
      <w:pPr>
        <w:rPr>
          <w:i w:val="1"/>
          <w:sz w:val="18"/>
          <w:szCs w:val="18"/>
        </w:rPr>
      </w:pPr>
      <w:r w:rsidDel="00000000" w:rsidR="00000000" w:rsidRPr="00000000">
        <w:rPr>
          <w:i w:val="1"/>
          <w:sz w:val="18"/>
          <w:szCs w:val="18"/>
          <w:rtl w:val="0"/>
        </w:rPr>
        <w:t xml:space="preserve">Where to find the information: Form 2, question 8.8 / 8.9 + Form 3.1, question 5.11 / 5.12 + Form 4.1, question 4.2 + Form 4.2, question 3.5 / </w:t>
      </w:r>
    </w:p>
    <w:p w:rsidR="00000000" w:rsidDel="00000000" w:rsidP="00000000" w:rsidRDefault="00000000" w:rsidRPr="00000000" w14:paraId="0000045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i w:val="1"/>
          <w:sz w:val="18"/>
          <w:szCs w:val="18"/>
        </w:rPr>
      </w:pPr>
      <w:r w:rsidDel="00000000" w:rsidR="00000000" w:rsidRPr="00000000">
        <w:rPr>
          <w:rtl w:val="0"/>
        </w:rPr>
      </w:r>
    </w:p>
    <w:p w:rsidR="00000000" w:rsidDel="00000000" w:rsidP="00000000" w:rsidRDefault="00000000" w:rsidRPr="00000000" w14:paraId="00000460">
      <w:pPr>
        <w:spacing w:after="80" w:lineRule="auto"/>
        <w:rPr>
          <w:b w:val="0"/>
          <w:sz w:val="20"/>
          <w:szCs w:val="20"/>
          <w:vertAlign w:val="baseline"/>
        </w:rPr>
      </w:pPr>
      <w:r w:rsidDel="00000000" w:rsidR="00000000" w:rsidRPr="00000000">
        <w:rPr>
          <w:b w:val="1"/>
          <w:sz w:val="20"/>
          <w:szCs w:val="20"/>
          <w:vertAlign w:val="baseline"/>
          <w:rtl w:val="0"/>
        </w:rPr>
        <w:t xml:space="preserve">Houses (living spaces/sleeping rooms) </w:t>
      </w:r>
      <w:r w:rsidDel="00000000" w:rsidR="00000000" w:rsidRPr="00000000">
        <w:rPr>
          <w:rtl w:val="0"/>
        </w:rPr>
      </w:r>
    </w:p>
    <w:p w:rsidR="00000000" w:rsidDel="00000000" w:rsidP="00000000" w:rsidRDefault="00000000" w:rsidRPr="00000000" w14:paraId="00000461">
      <w:pPr>
        <w:spacing w:after="80" w:lineRule="auto"/>
        <w:rPr>
          <w:b w:val="0"/>
          <w:sz w:val="20"/>
          <w:szCs w:val="20"/>
          <w:vertAlign w:val="baseline"/>
        </w:rPr>
      </w:pPr>
      <w:r w:rsidDel="00000000" w:rsidR="00000000" w:rsidRPr="00000000">
        <w:rPr>
          <w:rtl w:val="0"/>
        </w:rPr>
      </w:r>
    </w:p>
    <w:p w:rsidR="00000000" w:rsidDel="00000000" w:rsidP="00000000" w:rsidRDefault="00000000" w:rsidRPr="00000000" w14:paraId="00000462">
      <w:pPr>
        <w:spacing w:after="80" w:lineRule="auto"/>
        <w:rPr>
          <w:b w:val="0"/>
          <w:sz w:val="20"/>
          <w:szCs w:val="20"/>
          <w:vertAlign w:val="baseline"/>
        </w:rPr>
      </w:pPr>
      <w:r w:rsidDel="00000000" w:rsidR="00000000" w:rsidRPr="00000000">
        <w:rPr>
          <w:b w:val="1"/>
          <w:sz w:val="20"/>
          <w:szCs w:val="20"/>
          <w:vertAlign w:val="baseline"/>
          <w:rtl w:val="0"/>
        </w:rPr>
        <w:t xml:space="preserve">Kitchen</w:t>
      </w:r>
      <w:r w:rsidDel="00000000" w:rsidR="00000000" w:rsidRPr="00000000">
        <w:rPr>
          <w:rtl w:val="0"/>
        </w:rPr>
      </w:r>
    </w:p>
    <w:p w:rsidR="00000000" w:rsidDel="00000000" w:rsidP="00000000" w:rsidRDefault="00000000" w:rsidRPr="00000000" w14:paraId="00000463">
      <w:pPr>
        <w:spacing w:after="80" w:lineRule="auto"/>
        <w:rPr>
          <w:sz w:val="20"/>
          <w:szCs w:val="20"/>
          <w:vertAlign w:val="baseline"/>
        </w:rPr>
      </w:pPr>
      <w:r w:rsidDel="00000000" w:rsidR="00000000" w:rsidRPr="00000000">
        <w:rPr>
          <w:rtl w:val="0"/>
        </w:rPr>
      </w:r>
    </w:p>
    <w:p w:rsidR="00000000" w:rsidDel="00000000" w:rsidP="00000000" w:rsidRDefault="00000000" w:rsidRPr="00000000" w14:paraId="00000464">
      <w:pPr>
        <w:spacing w:after="80" w:lineRule="auto"/>
        <w:rPr>
          <w:b w:val="0"/>
          <w:sz w:val="20"/>
          <w:szCs w:val="20"/>
          <w:vertAlign w:val="baseline"/>
        </w:rPr>
      </w:pPr>
      <w:r w:rsidDel="00000000" w:rsidR="00000000" w:rsidRPr="00000000">
        <w:rPr>
          <w:b w:val="1"/>
          <w:sz w:val="20"/>
          <w:szCs w:val="20"/>
          <w:vertAlign w:val="baseline"/>
          <w:rtl w:val="0"/>
        </w:rPr>
        <w:t xml:space="preserve">Latrines </w:t>
      </w:r>
      <w:r w:rsidDel="00000000" w:rsidR="00000000" w:rsidRPr="00000000">
        <w:rPr>
          <w:rtl w:val="0"/>
        </w:rPr>
      </w:r>
    </w:p>
    <w:p w:rsidR="00000000" w:rsidDel="00000000" w:rsidP="00000000" w:rsidRDefault="00000000" w:rsidRPr="00000000" w14:paraId="00000465">
      <w:pPr>
        <w:spacing w:after="80" w:lineRule="auto"/>
        <w:rPr>
          <w:sz w:val="20"/>
          <w:szCs w:val="20"/>
          <w:vertAlign w:val="baseline"/>
        </w:rPr>
      </w:pPr>
      <w:r w:rsidDel="00000000" w:rsidR="00000000" w:rsidRPr="00000000">
        <w:rPr>
          <w:rtl w:val="0"/>
        </w:rPr>
      </w:r>
    </w:p>
    <w:p w:rsidR="00000000" w:rsidDel="00000000" w:rsidP="00000000" w:rsidRDefault="00000000" w:rsidRPr="00000000" w14:paraId="00000466">
      <w:pPr>
        <w:spacing w:after="80" w:lineRule="auto"/>
        <w:rPr>
          <w:b w:val="0"/>
          <w:sz w:val="20"/>
          <w:szCs w:val="20"/>
          <w:vertAlign w:val="baseline"/>
        </w:rPr>
      </w:pPr>
      <w:r w:rsidDel="00000000" w:rsidR="00000000" w:rsidRPr="00000000">
        <w:rPr>
          <w:b w:val="1"/>
          <w:sz w:val="20"/>
          <w:szCs w:val="20"/>
          <w:vertAlign w:val="baseline"/>
          <w:rtl w:val="0"/>
        </w:rPr>
        <w:t xml:space="preserve">Bathroom</w:t>
      </w:r>
      <w:r w:rsidDel="00000000" w:rsidR="00000000" w:rsidRPr="00000000">
        <w:rPr>
          <w:rtl w:val="0"/>
        </w:rPr>
      </w:r>
    </w:p>
    <w:p w:rsidR="00000000" w:rsidDel="00000000" w:rsidP="00000000" w:rsidRDefault="00000000" w:rsidRPr="00000000" w14:paraId="00000467">
      <w:pPr>
        <w:spacing w:after="80" w:lineRule="auto"/>
        <w:rPr>
          <w:sz w:val="20"/>
          <w:szCs w:val="20"/>
          <w:vertAlign w:val="baseline"/>
        </w:rPr>
      </w:pPr>
      <w:r w:rsidDel="00000000" w:rsidR="00000000" w:rsidRPr="00000000">
        <w:rPr>
          <w:rtl w:val="0"/>
        </w:rPr>
      </w:r>
    </w:p>
    <w:p w:rsidR="00000000" w:rsidDel="00000000" w:rsidP="00000000" w:rsidRDefault="00000000" w:rsidRPr="00000000" w14:paraId="00000468">
      <w:pPr>
        <w:spacing w:after="80" w:lineRule="auto"/>
        <w:rPr>
          <w:b w:val="0"/>
          <w:sz w:val="20"/>
          <w:szCs w:val="20"/>
          <w:vertAlign w:val="baseline"/>
        </w:rPr>
      </w:pPr>
      <w:r w:rsidDel="00000000" w:rsidR="00000000" w:rsidRPr="00000000">
        <w:rPr>
          <w:b w:val="1"/>
          <w:sz w:val="20"/>
          <w:szCs w:val="20"/>
          <w:vertAlign w:val="baseline"/>
          <w:rtl w:val="0"/>
        </w:rPr>
        <w:t xml:space="preserve">External covered spaces</w:t>
      </w:r>
      <w:r w:rsidDel="00000000" w:rsidR="00000000" w:rsidRPr="00000000">
        <w:rPr>
          <w:rtl w:val="0"/>
        </w:rPr>
      </w:r>
    </w:p>
    <w:p w:rsidR="00000000" w:rsidDel="00000000" w:rsidP="00000000" w:rsidRDefault="00000000" w:rsidRPr="00000000" w14:paraId="00000469">
      <w:pPr>
        <w:spacing w:after="80" w:lineRule="auto"/>
        <w:rPr>
          <w:sz w:val="20"/>
          <w:szCs w:val="20"/>
          <w:vertAlign w:val="baseline"/>
        </w:rPr>
      </w:pPr>
      <w:r w:rsidDel="00000000" w:rsidR="00000000" w:rsidRPr="00000000">
        <w:rPr>
          <w:rtl w:val="0"/>
        </w:rPr>
      </w:r>
    </w:p>
    <w:p w:rsidR="00000000" w:rsidDel="00000000" w:rsidP="00000000" w:rsidRDefault="00000000" w:rsidRPr="00000000" w14:paraId="0000046A">
      <w:pPr>
        <w:spacing w:after="80" w:lineRule="auto"/>
        <w:rPr>
          <w:b w:val="0"/>
          <w:sz w:val="20"/>
          <w:szCs w:val="20"/>
          <w:vertAlign w:val="baseline"/>
        </w:rPr>
      </w:pPr>
      <w:r w:rsidDel="00000000" w:rsidR="00000000" w:rsidRPr="00000000">
        <w:rPr>
          <w:b w:val="1"/>
          <w:sz w:val="20"/>
          <w:szCs w:val="20"/>
          <w:vertAlign w:val="baseline"/>
          <w:rtl w:val="0"/>
        </w:rPr>
        <w:t xml:space="preserve">Granaries/stables </w:t>
      </w:r>
      <w:r w:rsidDel="00000000" w:rsidR="00000000" w:rsidRPr="00000000">
        <w:rPr>
          <w:rtl w:val="0"/>
        </w:rPr>
      </w:r>
    </w:p>
    <w:p w:rsidR="00000000" w:rsidDel="00000000" w:rsidP="00000000" w:rsidRDefault="00000000" w:rsidRPr="00000000" w14:paraId="0000046B">
      <w:pPr>
        <w:spacing w:after="80" w:lineRule="auto"/>
        <w:rPr>
          <w:b w:val="0"/>
          <w:sz w:val="20"/>
          <w:szCs w:val="20"/>
          <w:vertAlign w:val="baseline"/>
        </w:rPr>
      </w:pPr>
      <w:r w:rsidDel="00000000" w:rsidR="00000000" w:rsidRPr="00000000">
        <w:rPr>
          <w:rtl w:val="0"/>
        </w:rPr>
      </w:r>
    </w:p>
    <w:p w:rsidR="00000000" w:rsidDel="00000000" w:rsidP="00000000" w:rsidRDefault="00000000" w:rsidRPr="00000000" w14:paraId="0000046C">
      <w:pPr>
        <w:spacing w:after="80" w:lineRule="auto"/>
        <w:rPr>
          <w:b w:val="1"/>
          <w:smallCaps w:val="1"/>
        </w:rPr>
      </w:pPr>
      <w:r w:rsidDel="00000000" w:rsidR="00000000" w:rsidRPr="00000000">
        <w:rPr>
          <w:b w:val="1"/>
          <w:sz w:val="20"/>
          <w:szCs w:val="20"/>
          <w:vertAlign w:val="baseline"/>
          <w:rtl w:val="0"/>
        </w:rPr>
        <w:t xml:space="preserve">Other</w:t>
      </w:r>
      <w:r w:rsidDel="00000000" w:rsidR="00000000" w:rsidRPr="00000000">
        <w:rPr>
          <w:rtl w:val="0"/>
        </w:rPr>
      </w:r>
    </w:p>
    <w:p w:rsidR="00000000" w:rsidDel="00000000" w:rsidP="00000000" w:rsidRDefault="00000000" w:rsidRPr="00000000" w14:paraId="0000046D">
      <w:pPr>
        <w:rPr>
          <w:b w:val="1"/>
          <w:smallCaps w:val="1"/>
          <w:color w:val="4472c4"/>
        </w:rPr>
      </w:pPr>
      <w:r w:rsidDel="00000000" w:rsidR="00000000" w:rsidRPr="00000000">
        <w:rPr>
          <w:rtl w:val="0"/>
        </w:rPr>
      </w:r>
    </w:p>
    <w:p w:rsidR="00000000" w:rsidDel="00000000" w:rsidP="00000000" w:rsidRDefault="00000000" w:rsidRPr="00000000" w14:paraId="0000046E">
      <w:pPr>
        <w:rPr>
          <w:b w:val="1"/>
          <w:smallCaps w:val="1"/>
          <w:color w:val="4472c4"/>
          <w:vertAlign w:val="baseline"/>
        </w:rPr>
      </w:pPr>
      <w:r w:rsidDel="00000000" w:rsidR="00000000" w:rsidRPr="00000000">
        <w:rPr>
          <w:b w:val="1"/>
          <w:smallCaps w:val="1"/>
          <w:color w:val="4472c4"/>
          <w:rtl w:val="0"/>
        </w:rPr>
        <w:t xml:space="preserve">3.10. D</w:t>
      </w:r>
      <w:r w:rsidDel="00000000" w:rsidR="00000000" w:rsidRPr="00000000">
        <w:rPr>
          <w:b w:val="1"/>
          <w:smallCaps w:val="1"/>
          <w:color w:val="4472c4"/>
          <w:vertAlign w:val="baseline"/>
          <w:rtl w:val="0"/>
        </w:rPr>
        <w:t xml:space="preserve">escription of existing housing designs </w:t>
      </w:r>
    </w:p>
    <w:p w:rsidR="00000000" w:rsidDel="00000000" w:rsidP="00000000" w:rsidRDefault="00000000" w:rsidRPr="00000000" w14:paraId="0000046F">
      <w:pPr>
        <w:rPr>
          <w:b w:val="1"/>
          <w:smallCaps w:val="1"/>
          <w:color w:val="4472c4"/>
        </w:rPr>
      </w:pPr>
      <w:r w:rsidDel="00000000" w:rsidR="00000000" w:rsidRPr="00000000">
        <w:rPr>
          <w:i w:val="1"/>
          <w:sz w:val="18"/>
          <w:szCs w:val="18"/>
          <w:rtl w:val="0"/>
        </w:rPr>
        <w:t xml:space="preserve">Where to find the information: Form 2, question 9.1 / 9.2 / 10.7 / 11.2 + Form 4.1, question 4.5 / 4.6 / 7.3 / 7.4 / 8  + Form 4.2, question 4 / 7 / 3.7 + Form 5.2, question 6.1 / 6.2 / 6.3 / 6.5 / 6.6</w:t>
      </w:r>
      <w:r w:rsidDel="00000000" w:rsidR="00000000" w:rsidRPr="00000000">
        <w:rPr>
          <w:rtl w:val="0"/>
        </w:rPr>
      </w:r>
    </w:p>
    <w:tbl>
      <w:tblPr>
        <w:tblStyle w:val="Table4"/>
        <w:tblW w:w="15614.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000"/>
      </w:tblPr>
      <w:tblGrid>
        <w:gridCol w:w="1708"/>
        <w:gridCol w:w="7614"/>
        <w:gridCol w:w="6292"/>
        <w:tblGridChange w:id="0">
          <w:tblGrid>
            <w:gridCol w:w="1708"/>
            <w:gridCol w:w="7614"/>
            <w:gridCol w:w="6292"/>
          </w:tblGrid>
        </w:tblGridChange>
      </w:tblGrid>
      <w:tr>
        <w:tc>
          <w:tcPr>
            <w:gridSpan w:val="3"/>
            <w:shd w:fill="f2f2f2" w:val="clear"/>
            <w:vAlign w:val="top"/>
          </w:tcPr>
          <w:p w:rsidR="00000000" w:rsidDel="00000000" w:rsidP="00000000" w:rsidRDefault="00000000" w:rsidRPr="00000000" w14:paraId="00000470">
            <w:pPr>
              <w:spacing w:after="200" w:line="276" w:lineRule="auto"/>
              <w:rPr>
                <w:b w:val="0"/>
                <w:smallCaps w:val="0"/>
                <w:vertAlign w:val="baseline"/>
              </w:rPr>
            </w:pPr>
            <w:r w:rsidDel="00000000" w:rsidR="00000000" w:rsidRPr="00000000">
              <w:rPr>
                <w:b w:val="1"/>
                <w:smallCaps w:val="1"/>
                <w:vertAlign w:val="baseline"/>
                <w:rtl w:val="0"/>
              </w:rPr>
              <w:t xml:space="preserve">Design 1: XX</w:t>
            </w:r>
            <w:r w:rsidDel="00000000" w:rsidR="00000000" w:rsidRPr="00000000">
              <w:rPr>
                <w:rtl w:val="0"/>
              </w:rPr>
            </w:r>
          </w:p>
        </w:tc>
      </w:tr>
      <w:tr>
        <w:tc>
          <w:tcPr>
            <w:shd w:fill="f2f2f2" w:val="clear"/>
            <w:vAlign w:val="top"/>
          </w:tcPr>
          <w:p w:rsidR="00000000" w:rsidDel="00000000" w:rsidP="00000000" w:rsidRDefault="00000000" w:rsidRPr="00000000" w14:paraId="00000473">
            <w:pPr>
              <w:jc w:val="both"/>
              <w:rPr>
                <w:b w:val="0"/>
                <w:sz w:val="20"/>
                <w:szCs w:val="20"/>
                <w:vertAlign w:val="baseline"/>
              </w:rPr>
            </w:pPr>
            <w:r w:rsidDel="00000000" w:rsidR="00000000" w:rsidRPr="00000000">
              <w:rPr>
                <w:b w:val="1"/>
                <w:sz w:val="20"/>
                <w:szCs w:val="20"/>
                <w:vertAlign w:val="baseline"/>
                <w:rtl w:val="0"/>
              </w:rPr>
              <w:t xml:space="preserve">Description</w:t>
            </w:r>
            <w:r w:rsidDel="00000000" w:rsidR="00000000" w:rsidRPr="00000000">
              <w:rPr>
                <w:rtl w:val="0"/>
              </w:rPr>
            </w:r>
          </w:p>
          <w:p w:rsidR="00000000" w:rsidDel="00000000" w:rsidP="00000000" w:rsidRDefault="00000000" w:rsidRPr="00000000" w14:paraId="00000474">
            <w:pPr>
              <w:jc w:val="both"/>
              <w:rPr>
                <w:b w:val="0"/>
                <w:sz w:val="20"/>
                <w:szCs w:val="20"/>
                <w:vertAlign w:val="baseline"/>
              </w:rPr>
            </w:pPr>
            <w:r w:rsidDel="00000000" w:rsidR="00000000" w:rsidRPr="00000000">
              <w:rPr>
                <w:rtl w:val="0"/>
              </w:rPr>
            </w:r>
          </w:p>
          <w:p w:rsidR="00000000" w:rsidDel="00000000" w:rsidP="00000000" w:rsidRDefault="00000000" w:rsidRPr="00000000" w14:paraId="00000475">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76">
            <w:pPr>
              <w:jc w:val="both"/>
              <w:rPr>
                <w:b w:val="0"/>
                <w:sz w:val="20"/>
                <w:szCs w:val="20"/>
                <w:vertAlign w:val="baseline"/>
              </w:rPr>
            </w:pPr>
            <w:r w:rsidDel="00000000" w:rsidR="00000000" w:rsidRPr="00000000">
              <w:rPr>
                <w:b w:val="1"/>
                <w:sz w:val="20"/>
                <w:szCs w:val="20"/>
                <w:vertAlign w:val="baseline"/>
                <w:rtl w:val="0"/>
              </w:rPr>
              <w:t xml:space="preserve">Average dimensions:</w:t>
            </w:r>
            <w:r w:rsidDel="00000000" w:rsidR="00000000" w:rsidRPr="00000000">
              <w:rPr>
                <w:rtl w:val="0"/>
              </w:rPr>
            </w:r>
          </w:p>
          <w:p w:rsidR="00000000" w:rsidDel="00000000" w:rsidP="00000000" w:rsidRDefault="00000000" w:rsidRPr="00000000" w14:paraId="00000477">
            <w:pPr>
              <w:jc w:val="both"/>
              <w:rPr>
                <w:b w:val="0"/>
                <w:sz w:val="20"/>
                <w:szCs w:val="20"/>
                <w:vertAlign w:val="baseline"/>
              </w:rPr>
            </w:pPr>
            <w:r w:rsidDel="00000000" w:rsidR="00000000" w:rsidRPr="00000000">
              <w:rPr>
                <w:b w:val="1"/>
                <w:sz w:val="20"/>
                <w:szCs w:val="20"/>
                <w:vertAlign w:val="baseline"/>
                <w:rtl w:val="0"/>
              </w:rPr>
              <w:t xml:space="preserve">Construction process:</w:t>
            </w:r>
            <w:r w:rsidDel="00000000" w:rsidR="00000000" w:rsidRPr="00000000">
              <w:rPr>
                <w:rtl w:val="0"/>
              </w:rPr>
            </w:r>
          </w:p>
          <w:p w:rsidR="00000000" w:rsidDel="00000000" w:rsidP="00000000" w:rsidRDefault="00000000" w:rsidRPr="00000000" w14:paraId="00000478">
            <w:pPr>
              <w:jc w:val="both"/>
              <w:rPr>
                <w:b w:val="0"/>
                <w:sz w:val="20"/>
                <w:szCs w:val="20"/>
                <w:vertAlign w:val="baseline"/>
              </w:rPr>
            </w:pPr>
            <w:r w:rsidDel="00000000" w:rsidR="00000000" w:rsidRPr="00000000">
              <w:rPr>
                <w:b w:val="1"/>
                <w:sz w:val="20"/>
                <w:szCs w:val="20"/>
                <w:vertAlign w:val="baseline"/>
                <w:rtl w:val="0"/>
              </w:rPr>
              <w:t xml:space="preserve">Origin of materials:</w:t>
            </w:r>
            <w:r w:rsidDel="00000000" w:rsidR="00000000" w:rsidRPr="00000000">
              <w:rPr>
                <w:rtl w:val="0"/>
              </w:rPr>
            </w:r>
          </w:p>
          <w:p w:rsidR="00000000" w:rsidDel="00000000" w:rsidP="00000000" w:rsidRDefault="00000000" w:rsidRPr="00000000" w14:paraId="00000479">
            <w:pPr>
              <w:jc w:val="both"/>
              <w:rPr>
                <w:b w:val="0"/>
                <w:sz w:val="20"/>
                <w:szCs w:val="20"/>
                <w:vertAlign w:val="baseline"/>
              </w:rPr>
            </w:pPr>
            <w:r w:rsidDel="00000000" w:rsidR="00000000" w:rsidRPr="00000000">
              <w:rPr>
                <w:b w:val="1"/>
                <w:sz w:val="20"/>
                <w:szCs w:val="20"/>
                <w:vertAlign w:val="baseline"/>
                <w:rtl w:val="0"/>
              </w:rPr>
              <w:t xml:space="preserve">Average lifetime: </w:t>
            </w:r>
            <w:r w:rsidDel="00000000" w:rsidR="00000000" w:rsidRPr="00000000">
              <w:rPr>
                <w:rtl w:val="0"/>
              </w:rPr>
            </w:r>
          </w:p>
          <w:p w:rsidR="00000000" w:rsidDel="00000000" w:rsidP="00000000" w:rsidRDefault="00000000" w:rsidRPr="00000000" w14:paraId="0000047A">
            <w:pPr>
              <w:jc w:val="both"/>
              <w:rPr>
                <w:b w:val="0"/>
                <w:sz w:val="20"/>
                <w:szCs w:val="20"/>
                <w:vertAlign w:val="baseline"/>
              </w:rPr>
            </w:pPr>
            <w:r w:rsidDel="00000000" w:rsidR="00000000" w:rsidRPr="00000000">
              <w:rPr>
                <w:b w:val="1"/>
                <w:sz w:val="20"/>
                <w:szCs w:val="20"/>
                <w:vertAlign w:val="baseline"/>
                <w:rtl w:val="0"/>
              </w:rPr>
              <w:t xml:space="preserve">Maintenance:</w:t>
            </w:r>
            <w:r w:rsidDel="00000000" w:rsidR="00000000" w:rsidRPr="00000000">
              <w:rPr>
                <w:rtl w:val="0"/>
              </w:rPr>
            </w:r>
          </w:p>
          <w:p w:rsidR="00000000" w:rsidDel="00000000" w:rsidP="00000000" w:rsidRDefault="00000000" w:rsidRPr="00000000" w14:paraId="0000047B">
            <w:pPr>
              <w:jc w:val="both"/>
              <w:rPr>
                <w:b w:val="1"/>
                <w:sz w:val="20"/>
                <w:szCs w:val="20"/>
                <w:vertAlign w:val="baseline"/>
              </w:rPr>
            </w:pPr>
            <w:r w:rsidDel="00000000" w:rsidR="00000000" w:rsidRPr="00000000">
              <w:rPr>
                <w:b w:val="1"/>
                <w:sz w:val="20"/>
                <w:szCs w:val="20"/>
                <w:vertAlign w:val="baseline"/>
                <w:rtl w:val="0"/>
              </w:rPr>
              <w:t xml:space="preserve">Cost:</w:t>
            </w:r>
          </w:p>
          <w:p w:rsidR="00000000" w:rsidDel="00000000" w:rsidP="00000000" w:rsidRDefault="00000000" w:rsidRPr="00000000" w14:paraId="0000047C">
            <w:pPr>
              <w:widowControl w:val="0"/>
              <w:spacing w:after="0" w:line="276" w:lineRule="auto"/>
              <w:rPr>
                <w:sz w:val="20"/>
                <w:szCs w:val="20"/>
              </w:rPr>
            </w:pPr>
            <w:r w:rsidDel="00000000" w:rsidR="00000000" w:rsidRPr="00000000">
              <w:rPr>
                <w:b w:val="1"/>
                <w:sz w:val="20"/>
                <w:szCs w:val="20"/>
                <w:rtl w:val="0"/>
              </w:rPr>
              <w:t xml:space="preserve">Time and labour required for the construction of a basic house:</w:t>
            </w:r>
            <w:r w:rsidDel="00000000" w:rsidR="00000000" w:rsidRPr="00000000">
              <w:rPr>
                <w:rtl w:val="0"/>
              </w:rPr>
            </w:r>
          </w:p>
          <w:p w:rsidR="00000000" w:rsidDel="00000000" w:rsidP="00000000" w:rsidRDefault="00000000" w:rsidRPr="00000000" w14:paraId="0000047D">
            <w:pPr>
              <w:widowControl w:val="0"/>
              <w:spacing w:after="0" w:line="276" w:lineRule="auto"/>
              <w:rPr>
                <w:sz w:val="20"/>
                <w:szCs w:val="20"/>
              </w:rPr>
            </w:pPr>
            <w:r w:rsidDel="00000000" w:rsidR="00000000" w:rsidRPr="00000000">
              <w:rPr>
                <w:rtl w:val="0"/>
              </w:rPr>
            </w:r>
          </w:p>
        </w:tc>
        <w:tc>
          <w:tcPr>
            <w:vMerge w:val="restart"/>
            <w:vAlign w:val="top"/>
          </w:tcPr>
          <w:p w:rsidR="00000000" w:rsidDel="00000000" w:rsidP="00000000" w:rsidRDefault="00000000" w:rsidRPr="00000000" w14:paraId="0000047E">
            <w:pPr>
              <w:spacing w:after="200" w:line="276" w:lineRule="auto"/>
              <w:rPr>
                <w:b w:val="0"/>
                <w:sz w:val="20"/>
                <w:szCs w:val="20"/>
                <w:vertAlign w:val="baseline"/>
              </w:rPr>
            </w:pPr>
            <w:r w:rsidDel="00000000" w:rsidR="00000000" w:rsidRPr="00000000">
              <w:rPr>
                <w:b w:val="1"/>
                <w:sz w:val="20"/>
                <w:szCs w:val="20"/>
                <w:vertAlign w:val="baseline"/>
                <w:rtl w:val="0"/>
              </w:rPr>
              <w:t xml:space="preserve">Images</w:t>
            </w:r>
            <w:r w:rsidDel="00000000" w:rsidR="00000000" w:rsidRPr="00000000">
              <w:rPr>
                <w:rtl w:val="0"/>
              </w:rPr>
            </w:r>
          </w:p>
          <w:p w:rsidR="00000000" w:rsidDel="00000000" w:rsidP="00000000" w:rsidRDefault="00000000" w:rsidRPr="00000000" w14:paraId="0000047F">
            <w:pPr>
              <w:spacing w:after="200" w:line="276" w:lineRule="auto"/>
              <w:rPr>
                <w:b w:val="0"/>
                <w:sz w:val="20"/>
                <w:szCs w:val="20"/>
                <w:vertAlign w:val="baseline"/>
              </w:rPr>
            </w:pPr>
            <w:r w:rsidDel="00000000" w:rsidR="00000000" w:rsidRPr="00000000">
              <w:rPr>
                <w:rtl w:val="0"/>
              </w:rPr>
            </w:r>
          </w:p>
        </w:tc>
      </w:tr>
      <w:tr>
        <w:tc>
          <w:tcPr>
            <w:shd w:fill="f2f2f2" w:val="clear"/>
            <w:vAlign w:val="top"/>
          </w:tcPr>
          <w:p w:rsidR="00000000" w:rsidDel="00000000" w:rsidP="00000000" w:rsidRDefault="00000000" w:rsidRPr="00000000" w14:paraId="00000480">
            <w:pPr>
              <w:jc w:val="both"/>
              <w:rPr>
                <w:b w:val="0"/>
                <w:sz w:val="20"/>
                <w:szCs w:val="20"/>
                <w:vertAlign w:val="baseline"/>
              </w:rPr>
            </w:pPr>
            <w:r w:rsidDel="00000000" w:rsidR="00000000" w:rsidRPr="00000000">
              <w:rPr>
                <w:b w:val="1"/>
                <w:sz w:val="20"/>
                <w:szCs w:val="20"/>
                <w:vertAlign w:val="baseline"/>
                <w:rtl w:val="0"/>
              </w:rPr>
              <w:t xml:space="preserve">Construction elements </w:t>
            </w:r>
            <w:r w:rsidDel="00000000" w:rsidR="00000000" w:rsidRPr="00000000">
              <w:rPr>
                <w:rtl w:val="0"/>
              </w:rPr>
            </w:r>
          </w:p>
          <w:p w:rsidR="00000000" w:rsidDel="00000000" w:rsidP="00000000" w:rsidRDefault="00000000" w:rsidRPr="00000000" w14:paraId="00000481">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82">
            <w:pPr>
              <w:jc w:val="both"/>
              <w:rPr>
                <w:sz w:val="20"/>
                <w:szCs w:val="20"/>
                <w:vertAlign w:val="baseline"/>
              </w:rPr>
            </w:pPr>
            <w:r w:rsidDel="00000000" w:rsidR="00000000" w:rsidRPr="00000000">
              <w:rPr>
                <w:b w:val="1"/>
                <w:sz w:val="20"/>
                <w:szCs w:val="20"/>
                <w:vertAlign w:val="baseline"/>
                <w:rtl w:val="0"/>
              </w:rPr>
              <w:t xml:space="preserve">Foundation/base course:</w:t>
            </w:r>
            <w:r w:rsidDel="00000000" w:rsidR="00000000" w:rsidRPr="00000000">
              <w:rPr>
                <w:rtl w:val="0"/>
              </w:rPr>
            </w:r>
          </w:p>
          <w:p w:rsidR="00000000" w:rsidDel="00000000" w:rsidP="00000000" w:rsidRDefault="00000000" w:rsidRPr="00000000" w14:paraId="00000483">
            <w:pPr>
              <w:jc w:val="both"/>
              <w:rPr>
                <w:sz w:val="20"/>
                <w:szCs w:val="20"/>
                <w:vertAlign w:val="baseline"/>
              </w:rPr>
            </w:pPr>
            <w:r w:rsidDel="00000000" w:rsidR="00000000" w:rsidRPr="00000000">
              <w:rPr>
                <w:b w:val="1"/>
                <w:sz w:val="20"/>
                <w:szCs w:val="20"/>
                <w:vertAlign w:val="baseline"/>
                <w:rtl w:val="0"/>
              </w:rPr>
              <w:t xml:space="preserve">Structure: </w:t>
            </w:r>
            <w:r w:rsidDel="00000000" w:rsidR="00000000" w:rsidRPr="00000000">
              <w:rPr>
                <w:rtl w:val="0"/>
              </w:rPr>
            </w:r>
          </w:p>
          <w:p w:rsidR="00000000" w:rsidDel="00000000" w:rsidP="00000000" w:rsidRDefault="00000000" w:rsidRPr="00000000" w14:paraId="00000484">
            <w:pPr>
              <w:jc w:val="both"/>
              <w:rPr>
                <w:sz w:val="20"/>
                <w:szCs w:val="20"/>
                <w:vertAlign w:val="baseline"/>
              </w:rPr>
            </w:pPr>
            <w:r w:rsidDel="00000000" w:rsidR="00000000" w:rsidRPr="00000000">
              <w:rPr>
                <w:b w:val="1"/>
                <w:sz w:val="20"/>
                <w:szCs w:val="20"/>
                <w:vertAlign w:val="baseline"/>
                <w:rtl w:val="0"/>
              </w:rPr>
              <w:t xml:space="preserve">Walls and partitions: </w:t>
            </w:r>
            <w:r w:rsidDel="00000000" w:rsidR="00000000" w:rsidRPr="00000000">
              <w:rPr>
                <w:rtl w:val="0"/>
              </w:rPr>
            </w:r>
          </w:p>
          <w:p w:rsidR="00000000" w:rsidDel="00000000" w:rsidP="00000000" w:rsidRDefault="00000000" w:rsidRPr="00000000" w14:paraId="00000485">
            <w:pPr>
              <w:spacing w:after="80" w:lineRule="auto"/>
              <w:jc w:val="both"/>
              <w:rPr>
                <w:sz w:val="20"/>
                <w:szCs w:val="20"/>
                <w:vertAlign w:val="baseline"/>
              </w:rPr>
            </w:pPr>
            <w:r w:rsidDel="00000000" w:rsidR="00000000" w:rsidRPr="00000000">
              <w:rPr>
                <w:b w:val="1"/>
                <w:sz w:val="20"/>
                <w:szCs w:val="20"/>
                <w:vertAlign w:val="baseline"/>
                <w:rtl w:val="0"/>
              </w:rPr>
              <w:t xml:space="preserve">Roof structure: </w:t>
            </w:r>
            <w:r w:rsidDel="00000000" w:rsidR="00000000" w:rsidRPr="00000000">
              <w:rPr>
                <w:rtl w:val="0"/>
              </w:rPr>
            </w:r>
          </w:p>
          <w:p w:rsidR="00000000" w:rsidDel="00000000" w:rsidP="00000000" w:rsidRDefault="00000000" w:rsidRPr="00000000" w14:paraId="00000486">
            <w:pPr>
              <w:jc w:val="both"/>
              <w:rPr>
                <w:sz w:val="20"/>
                <w:szCs w:val="20"/>
                <w:vertAlign w:val="baseline"/>
              </w:rPr>
            </w:pPr>
            <w:r w:rsidDel="00000000" w:rsidR="00000000" w:rsidRPr="00000000">
              <w:rPr>
                <w:b w:val="1"/>
                <w:sz w:val="20"/>
                <w:szCs w:val="20"/>
                <w:vertAlign w:val="baseline"/>
                <w:rtl w:val="0"/>
              </w:rPr>
              <w:t xml:space="preserve">Roof covering: </w:t>
            </w:r>
            <w:r w:rsidDel="00000000" w:rsidR="00000000" w:rsidRPr="00000000">
              <w:rPr>
                <w:rtl w:val="0"/>
              </w:rPr>
            </w:r>
          </w:p>
          <w:p w:rsidR="00000000" w:rsidDel="00000000" w:rsidP="00000000" w:rsidRDefault="00000000" w:rsidRPr="00000000" w14:paraId="00000487">
            <w:pPr>
              <w:rPr>
                <w:sz w:val="20"/>
                <w:szCs w:val="20"/>
                <w:vertAlign w:val="baseline"/>
              </w:rPr>
            </w:pPr>
            <w:r w:rsidDel="00000000" w:rsidR="00000000" w:rsidRPr="00000000">
              <w:rPr>
                <w:b w:val="1"/>
                <w:sz w:val="20"/>
                <w:szCs w:val="20"/>
                <w:vertAlign w:val="baseline"/>
                <w:rtl w:val="0"/>
              </w:rPr>
              <w:t xml:space="preserve">Floors: </w:t>
            </w:r>
            <w:r w:rsidDel="00000000" w:rsidR="00000000" w:rsidRPr="00000000">
              <w:rPr>
                <w:rtl w:val="0"/>
              </w:rPr>
            </w:r>
          </w:p>
          <w:p w:rsidR="00000000" w:rsidDel="00000000" w:rsidP="00000000" w:rsidRDefault="00000000" w:rsidRPr="00000000" w14:paraId="00000488">
            <w:pPr>
              <w:jc w:val="both"/>
              <w:rPr>
                <w:sz w:val="20"/>
                <w:szCs w:val="20"/>
                <w:vertAlign w:val="baseline"/>
              </w:rPr>
            </w:pPr>
            <w:r w:rsidDel="00000000" w:rsidR="00000000" w:rsidRPr="00000000">
              <w:rPr>
                <w:b w:val="1"/>
                <w:sz w:val="20"/>
                <w:szCs w:val="20"/>
                <w:vertAlign w:val="baseline"/>
                <w:rtl w:val="0"/>
              </w:rPr>
              <w:t xml:space="preserve">Openings: </w:t>
            </w:r>
            <w:r w:rsidDel="00000000" w:rsidR="00000000" w:rsidRPr="00000000">
              <w:rPr>
                <w:rtl w:val="0"/>
              </w:rPr>
            </w:r>
          </w:p>
          <w:p w:rsidR="00000000" w:rsidDel="00000000" w:rsidP="00000000" w:rsidRDefault="00000000" w:rsidRPr="00000000" w14:paraId="00000489">
            <w:pPr>
              <w:jc w:val="both"/>
              <w:rPr>
                <w:sz w:val="20"/>
                <w:szCs w:val="20"/>
                <w:vertAlign w:val="baseline"/>
              </w:rPr>
            </w:pPr>
            <w:r w:rsidDel="00000000" w:rsidR="00000000" w:rsidRPr="00000000">
              <w:rPr>
                <w:b w:val="1"/>
                <w:sz w:val="20"/>
                <w:szCs w:val="20"/>
                <w:vertAlign w:val="baseline"/>
                <w:rtl w:val="0"/>
              </w:rPr>
              <w:t xml:space="preserve">Finishing</w:t>
            </w:r>
            <w:r w:rsidDel="00000000" w:rsidR="00000000" w:rsidRPr="00000000">
              <w:rPr>
                <w:sz w:val="20"/>
                <w:szCs w:val="20"/>
                <w:vertAlign w:val="baseline"/>
                <w:rtl w:val="0"/>
              </w:rPr>
              <w:t xml:space="preserve">: </w:t>
            </w:r>
          </w:p>
          <w:p w:rsidR="00000000" w:rsidDel="00000000" w:rsidP="00000000" w:rsidRDefault="00000000" w:rsidRPr="00000000" w14:paraId="0000048A">
            <w:pPr>
              <w:jc w:val="both"/>
              <w:rPr>
                <w:sz w:val="20"/>
                <w:szCs w:val="20"/>
                <w:vertAlign w:val="baseline"/>
              </w:rPr>
            </w:pPr>
            <w:r w:rsidDel="00000000" w:rsidR="00000000" w:rsidRPr="00000000">
              <w:rPr>
                <w:b w:val="1"/>
                <w:sz w:val="20"/>
                <w:szCs w:val="20"/>
                <w:vertAlign w:val="baseline"/>
                <w:rtl w:val="0"/>
              </w:rPr>
              <w:t xml:space="preserve">Interior/exterior furniture:</w:t>
            </w:r>
            <w:r w:rsidDel="00000000" w:rsidR="00000000" w:rsidRPr="00000000">
              <w:rPr>
                <w:rtl w:val="0"/>
              </w:rPr>
            </w:r>
          </w:p>
        </w:tc>
        <w:tc>
          <w:tcPr>
            <w:vMerge w:val="continue"/>
            <w:vAlign w:val="top"/>
          </w:tcPr>
          <w:p w:rsidR="00000000" w:rsidDel="00000000" w:rsidP="00000000" w:rsidRDefault="00000000" w:rsidRPr="00000000" w14:paraId="000004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c>
          <w:tcPr>
            <w:shd w:fill="f2f2f2" w:val="clear"/>
            <w:vAlign w:val="top"/>
          </w:tcPr>
          <w:p w:rsidR="00000000" w:rsidDel="00000000" w:rsidP="00000000" w:rsidRDefault="00000000" w:rsidRPr="00000000" w14:paraId="0000048C">
            <w:pPr>
              <w:jc w:val="both"/>
              <w:rPr>
                <w:b w:val="0"/>
                <w:sz w:val="20"/>
                <w:szCs w:val="20"/>
                <w:vertAlign w:val="baseline"/>
              </w:rPr>
            </w:pPr>
            <w:r w:rsidDel="00000000" w:rsidR="00000000" w:rsidRPr="00000000">
              <w:rPr>
                <w:b w:val="1"/>
                <w:sz w:val="20"/>
                <w:szCs w:val="20"/>
                <w:vertAlign w:val="baseline"/>
                <w:rtl w:val="0"/>
              </w:rPr>
              <w:t xml:space="preserve">+ Strengths </w:t>
            </w:r>
            <w:r w:rsidDel="00000000" w:rsidR="00000000" w:rsidRPr="00000000">
              <w:rPr>
                <w:rtl w:val="0"/>
              </w:rPr>
            </w:r>
          </w:p>
          <w:p w:rsidR="00000000" w:rsidDel="00000000" w:rsidP="00000000" w:rsidRDefault="00000000" w:rsidRPr="00000000" w14:paraId="0000048D">
            <w:pPr>
              <w:jc w:val="both"/>
              <w:rPr>
                <w:b w:val="0"/>
                <w:sz w:val="20"/>
                <w:szCs w:val="20"/>
                <w:vertAlign w:val="baseline"/>
              </w:rPr>
            </w:pPr>
            <w:r w:rsidDel="00000000" w:rsidR="00000000" w:rsidRPr="00000000">
              <w:rPr>
                <w:rtl w:val="0"/>
              </w:rPr>
            </w:r>
          </w:p>
          <w:p w:rsidR="00000000" w:rsidDel="00000000" w:rsidP="00000000" w:rsidRDefault="00000000" w:rsidRPr="00000000" w14:paraId="0000048E">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8F">
            <w:pPr>
              <w:jc w:val="both"/>
              <w:rPr>
                <w:b w:val="0"/>
                <w:sz w:val="20"/>
                <w:szCs w:val="20"/>
                <w:vertAlign w:val="baseline"/>
              </w:rPr>
            </w:pPr>
            <w:r w:rsidDel="00000000" w:rsidR="00000000" w:rsidRPr="00000000">
              <w:rPr>
                <w:rtl w:val="0"/>
              </w:rPr>
            </w:r>
          </w:p>
        </w:tc>
        <w:tc>
          <w:tcPr>
            <w:vMerge w:val="continue"/>
            <w:vAlign w:val="top"/>
          </w:tcPr>
          <w:p w:rsidR="00000000" w:rsidDel="00000000" w:rsidP="00000000" w:rsidRDefault="00000000" w:rsidRPr="00000000" w14:paraId="000004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0"/>
                <w:szCs w:val="20"/>
                <w:vertAlign w:val="baseline"/>
              </w:rPr>
            </w:pPr>
            <w:r w:rsidDel="00000000" w:rsidR="00000000" w:rsidRPr="00000000">
              <w:rPr>
                <w:rtl w:val="0"/>
              </w:rPr>
            </w:r>
          </w:p>
        </w:tc>
      </w:tr>
      <w:tr>
        <w:tc>
          <w:tcPr>
            <w:shd w:fill="f2f2f2" w:val="clear"/>
            <w:vAlign w:val="top"/>
          </w:tcPr>
          <w:p w:rsidR="00000000" w:rsidDel="00000000" w:rsidP="00000000" w:rsidRDefault="00000000" w:rsidRPr="00000000" w14:paraId="00000491">
            <w:pPr>
              <w:jc w:val="both"/>
              <w:rPr>
                <w:b w:val="0"/>
                <w:sz w:val="20"/>
                <w:szCs w:val="20"/>
                <w:vertAlign w:val="baseline"/>
              </w:rPr>
            </w:pPr>
            <w:r w:rsidDel="00000000" w:rsidR="00000000" w:rsidRPr="00000000">
              <w:rPr>
                <w:b w:val="1"/>
                <w:sz w:val="20"/>
                <w:szCs w:val="20"/>
                <w:vertAlign w:val="baseline"/>
                <w:rtl w:val="0"/>
              </w:rPr>
              <w:t xml:space="preserve">- Weaknesses</w:t>
            </w:r>
            <w:r w:rsidDel="00000000" w:rsidR="00000000" w:rsidRPr="00000000">
              <w:rPr>
                <w:rtl w:val="0"/>
              </w:rPr>
            </w:r>
          </w:p>
          <w:p w:rsidR="00000000" w:rsidDel="00000000" w:rsidP="00000000" w:rsidRDefault="00000000" w:rsidRPr="00000000" w14:paraId="00000492">
            <w:pPr>
              <w:jc w:val="both"/>
              <w:rPr>
                <w:b w:val="0"/>
                <w:sz w:val="20"/>
                <w:szCs w:val="20"/>
                <w:vertAlign w:val="baseline"/>
              </w:rPr>
            </w:pPr>
            <w:r w:rsidDel="00000000" w:rsidR="00000000" w:rsidRPr="00000000">
              <w:rPr>
                <w:rtl w:val="0"/>
              </w:rPr>
            </w:r>
          </w:p>
          <w:p w:rsidR="00000000" w:rsidDel="00000000" w:rsidP="00000000" w:rsidRDefault="00000000" w:rsidRPr="00000000" w14:paraId="00000493">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94">
            <w:pPr>
              <w:jc w:val="both"/>
              <w:rPr>
                <w:b w:val="0"/>
                <w:sz w:val="20"/>
                <w:szCs w:val="20"/>
                <w:vertAlign w:val="baseline"/>
              </w:rPr>
            </w:pPr>
            <w:r w:rsidDel="00000000" w:rsidR="00000000" w:rsidRPr="00000000">
              <w:rPr>
                <w:rtl w:val="0"/>
              </w:rPr>
            </w:r>
          </w:p>
        </w:tc>
        <w:tc>
          <w:tcPr>
            <w:vMerge w:val="continue"/>
            <w:vAlign w:val="top"/>
          </w:tcPr>
          <w:p w:rsidR="00000000" w:rsidDel="00000000" w:rsidP="00000000" w:rsidRDefault="00000000" w:rsidRPr="00000000" w14:paraId="000004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0"/>
                <w:szCs w:val="20"/>
                <w:vertAlign w:val="baseline"/>
              </w:rPr>
            </w:pPr>
            <w:r w:rsidDel="00000000" w:rsidR="00000000" w:rsidRPr="00000000">
              <w:rPr>
                <w:rtl w:val="0"/>
              </w:rPr>
            </w:r>
          </w:p>
        </w:tc>
      </w:tr>
    </w:tbl>
    <w:p w:rsidR="00000000" w:rsidDel="00000000" w:rsidP="00000000" w:rsidRDefault="00000000" w:rsidRPr="00000000" w14:paraId="00000496">
      <w:pPr>
        <w:spacing w:after="200" w:line="276" w:lineRule="auto"/>
        <w:rPr>
          <w:sz w:val="20"/>
          <w:szCs w:val="20"/>
          <w:vertAlign w:val="baseline"/>
        </w:rPr>
      </w:pPr>
      <w:r w:rsidDel="00000000" w:rsidR="00000000" w:rsidRPr="00000000">
        <w:rPr>
          <w:rtl w:val="0"/>
        </w:rPr>
      </w:r>
    </w:p>
    <w:tbl>
      <w:tblPr>
        <w:tblStyle w:val="Table5"/>
        <w:tblW w:w="15614.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000"/>
      </w:tblPr>
      <w:tblGrid>
        <w:gridCol w:w="1708"/>
        <w:gridCol w:w="7614"/>
        <w:gridCol w:w="6292"/>
        <w:tblGridChange w:id="0">
          <w:tblGrid>
            <w:gridCol w:w="1708"/>
            <w:gridCol w:w="7614"/>
            <w:gridCol w:w="6292"/>
          </w:tblGrid>
        </w:tblGridChange>
      </w:tblGrid>
      <w:tr>
        <w:tc>
          <w:tcPr>
            <w:gridSpan w:val="3"/>
            <w:shd w:fill="f2f2f2" w:val="clear"/>
            <w:vAlign w:val="top"/>
          </w:tcPr>
          <w:p w:rsidR="00000000" w:rsidDel="00000000" w:rsidP="00000000" w:rsidRDefault="00000000" w:rsidRPr="00000000" w14:paraId="00000497">
            <w:pPr>
              <w:spacing w:after="200" w:line="276" w:lineRule="auto"/>
              <w:rPr>
                <w:b w:val="0"/>
                <w:smallCaps w:val="0"/>
                <w:vertAlign w:val="baseline"/>
              </w:rPr>
            </w:pPr>
            <w:r w:rsidDel="00000000" w:rsidR="00000000" w:rsidRPr="00000000">
              <w:rPr>
                <w:b w:val="1"/>
                <w:smallCaps w:val="1"/>
                <w:vertAlign w:val="baseline"/>
                <w:rtl w:val="0"/>
              </w:rPr>
              <w:t xml:space="preserve">Design 2: XX</w:t>
            </w:r>
            <w:r w:rsidDel="00000000" w:rsidR="00000000" w:rsidRPr="00000000">
              <w:rPr>
                <w:rtl w:val="0"/>
              </w:rPr>
            </w:r>
          </w:p>
        </w:tc>
      </w:tr>
      <w:tr>
        <w:tc>
          <w:tcPr>
            <w:shd w:fill="f2f2f2" w:val="clear"/>
            <w:vAlign w:val="top"/>
          </w:tcPr>
          <w:p w:rsidR="00000000" w:rsidDel="00000000" w:rsidP="00000000" w:rsidRDefault="00000000" w:rsidRPr="00000000" w14:paraId="0000049A">
            <w:pPr>
              <w:jc w:val="both"/>
              <w:rPr>
                <w:b w:val="0"/>
                <w:sz w:val="20"/>
                <w:szCs w:val="20"/>
                <w:vertAlign w:val="baseline"/>
              </w:rPr>
            </w:pPr>
            <w:r w:rsidDel="00000000" w:rsidR="00000000" w:rsidRPr="00000000">
              <w:rPr>
                <w:b w:val="1"/>
                <w:sz w:val="20"/>
                <w:szCs w:val="20"/>
                <w:vertAlign w:val="baseline"/>
                <w:rtl w:val="0"/>
              </w:rPr>
              <w:t xml:space="preserve">Description</w:t>
            </w:r>
            <w:r w:rsidDel="00000000" w:rsidR="00000000" w:rsidRPr="00000000">
              <w:rPr>
                <w:rtl w:val="0"/>
              </w:rPr>
            </w:r>
          </w:p>
          <w:p w:rsidR="00000000" w:rsidDel="00000000" w:rsidP="00000000" w:rsidRDefault="00000000" w:rsidRPr="00000000" w14:paraId="0000049B">
            <w:pPr>
              <w:jc w:val="both"/>
              <w:rPr>
                <w:b w:val="0"/>
                <w:sz w:val="20"/>
                <w:szCs w:val="20"/>
                <w:vertAlign w:val="baseline"/>
              </w:rPr>
            </w:pPr>
            <w:r w:rsidDel="00000000" w:rsidR="00000000" w:rsidRPr="00000000">
              <w:rPr>
                <w:rtl w:val="0"/>
              </w:rPr>
            </w:r>
          </w:p>
          <w:p w:rsidR="00000000" w:rsidDel="00000000" w:rsidP="00000000" w:rsidRDefault="00000000" w:rsidRPr="00000000" w14:paraId="0000049C">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9D">
            <w:pPr>
              <w:jc w:val="both"/>
              <w:rPr>
                <w:b w:val="0"/>
                <w:sz w:val="20"/>
                <w:szCs w:val="20"/>
                <w:vertAlign w:val="baseline"/>
              </w:rPr>
            </w:pPr>
            <w:r w:rsidDel="00000000" w:rsidR="00000000" w:rsidRPr="00000000">
              <w:rPr>
                <w:b w:val="1"/>
                <w:sz w:val="20"/>
                <w:szCs w:val="20"/>
                <w:vertAlign w:val="baseline"/>
                <w:rtl w:val="0"/>
              </w:rPr>
              <w:t xml:space="preserve">Average dimensions:</w:t>
            </w:r>
            <w:r w:rsidDel="00000000" w:rsidR="00000000" w:rsidRPr="00000000">
              <w:rPr>
                <w:rtl w:val="0"/>
              </w:rPr>
            </w:r>
          </w:p>
          <w:p w:rsidR="00000000" w:rsidDel="00000000" w:rsidP="00000000" w:rsidRDefault="00000000" w:rsidRPr="00000000" w14:paraId="0000049E">
            <w:pPr>
              <w:jc w:val="both"/>
              <w:rPr>
                <w:b w:val="0"/>
                <w:sz w:val="20"/>
                <w:szCs w:val="20"/>
                <w:vertAlign w:val="baseline"/>
              </w:rPr>
            </w:pPr>
            <w:r w:rsidDel="00000000" w:rsidR="00000000" w:rsidRPr="00000000">
              <w:rPr>
                <w:b w:val="1"/>
                <w:sz w:val="20"/>
                <w:szCs w:val="20"/>
                <w:vertAlign w:val="baseline"/>
                <w:rtl w:val="0"/>
              </w:rPr>
              <w:t xml:space="preserve">Construction process:</w:t>
            </w:r>
            <w:r w:rsidDel="00000000" w:rsidR="00000000" w:rsidRPr="00000000">
              <w:rPr>
                <w:rtl w:val="0"/>
              </w:rPr>
            </w:r>
          </w:p>
          <w:p w:rsidR="00000000" w:rsidDel="00000000" w:rsidP="00000000" w:rsidRDefault="00000000" w:rsidRPr="00000000" w14:paraId="0000049F">
            <w:pPr>
              <w:jc w:val="both"/>
              <w:rPr>
                <w:b w:val="0"/>
                <w:sz w:val="20"/>
                <w:szCs w:val="20"/>
                <w:vertAlign w:val="baseline"/>
              </w:rPr>
            </w:pPr>
            <w:r w:rsidDel="00000000" w:rsidR="00000000" w:rsidRPr="00000000">
              <w:rPr>
                <w:b w:val="1"/>
                <w:sz w:val="20"/>
                <w:szCs w:val="20"/>
                <w:vertAlign w:val="baseline"/>
                <w:rtl w:val="0"/>
              </w:rPr>
              <w:t xml:space="preserve">Origin of materials:</w:t>
            </w:r>
            <w:r w:rsidDel="00000000" w:rsidR="00000000" w:rsidRPr="00000000">
              <w:rPr>
                <w:rtl w:val="0"/>
              </w:rPr>
            </w:r>
          </w:p>
          <w:p w:rsidR="00000000" w:rsidDel="00000000" w:rsidP="00000000" w:rsidRDefault="00000000" w:rsidRPr="00000000" w14:paraId="000004A0">
            <w:pPr>
              <w:jc w:val="both"/>
              <w:rPr>
                <w:b w:val="0"/>
                <w:sz w:val="20"/>
                <w:szCs w:val="20"/>
                <w:vertAlign w:val="baseline"/>
              </w:rPr>
            </w:pPr>
            <w:r w:rsidDel="00000000" w:rsidR="00000000" w:rsidRPr="00000000">
              <w:rPr>
                <w:b w:val="1"/>
                <w:sz w:val="20"/>
                <w:szCs w:val="20"/>
                <w:vertAlign w:val="baseline"/>
                <w:rtl w:val="0"/>
              </w:rPr>
              <w:t xml:space="preserve">Average lifetime: </w:t>
            </w:r>
            <w:r w:rsidDel="00000000" w:rsidR="00000000" w:rsidRPr="00000000">
              <w:rPr>
                <w:rtl w:val="0"/>
              </w:rPr>
            </w:r>
          </w:p>
          <w:p w:rsidR="00000000" w:rsidDel="00000000" w:rsidP="00000000" w:rsidRDefault="00000000" w:rsidRPr="00000000" w14:paraId="000004A1">
            <w:pPr>
              <w:jc w:val="both"/>
              <w:rPr>
                <w:b w:val="0"/>
                <w:sz w:val="20"/>
                <w:szCs w:val="20"/>
                <w:vertAlign w:val="baseline"/>
              </w:rPr>
            </w:pPr>
            <w:r w:rsidDel="00000000" w:rsidR="00000000" w:rsidRPr="00000000">
              <w:rPr>
                <w:b w:val="1"/>
                <w:sz w:val="20"/>
                <w:szCs w:val="20"/>
                <w:vertAlign w:val="baseline"/>
                <w:rtl w:val="0"/>
              </w:rPr>
              <w:t xml:space="preserve">Maintenance:</w:t>
            </w:r>
            <w:r w:rsidDel="00000000" w:rsidR="00000000" w:rsidRPr="00000000">
              <w:rPr>
                <w:rtl w:val="0"/>
              </w:rPr>
            </w:r>
          </w:p>
          <w:p w:rsidR="00000000" w:rsidDel="00000000" w:rsidP="00000000" w:rsidRDefault="00000000" w:rsidRPr="00000000" w14:paraId="000004A2">
            <w:pPr>
              <w:jc w:val="both"/>
              <w:rPr>
                <w:b w:val="1"/>
                <w:sz w:val="20"/>
                <w:szCs w:val="20"/>
                <w:vertAlign w:val="baseline"/>
              </w:rPr>
            </w:pPr>
            <w:r w:rsidDel="00000000" w:rsidR="00000000" w:rsidRPr="00000000">
              <w:rPr>
                <w:b w:val="1"/>
                <w:sz w:val="20"/>
                <w:szCs w:val="20"/>
                <w:vertAlign w:val="baseline"/>
                <w:rtl w:val="0"/>
              </w:rPr>
              <w:t xml:space="preserve">Cost:</w:t>
            </w:r>
          </w:p>
          <w:p w:rsidR="00000000" w:rsidDel="00000000" w:rsidP="00000000" w:rsidRDefault="00000000" w:rsidRPr="00000000" w14:paraId="000004A3">
            <w:pPr>
              <w:widowControl w:val="0"/>
              <w:spacing w:after="0" w:line="276" w:lineRule="auto"/>
              <w:rPr>
                <w:b w:val="1"/>
                <w:sz w:val="20"/>
                <w:szCs w:val="20"/>
              </w:rPr>
            </w:pPr>
            <w:r w:rsidDel="00000000" w:rsidR="00000000" w:rsidRPr="00000000">
              <w:rPr>
                <w:b w:val="1"/>
                <w:sz w:val="20"/>
                <w:szCs w:val="20"/>
                <w:rtl w:val="0"/>
              </w:rPr>
              <w:t xml:space="preserve">Time and labour required for the construction of a basic house:</w:t>
            </w:r>
          </w:p>
          <w:p w:rsidR="00000000" w:rsidDel="00000000" w:rsidP="00000000" w:rsidRDefault="00000000" w:rsidRPr="00000000" w14:paraId="000004A4">
            <w:pPr>
              <w:widowControl w:val="0"/>
              <w:spacing w:after="0" w:line="276" w:lineRule="auto"/>
              <w:rPr>
                <w:b w:val="1"/>
                <w:sz w:val="20"/>
                <w:szCs w:val="20"/>
              </w:rPr>
            </w:pPr>
            <w:r w:rsidDel="00000000" w:rsidR="00000000" w:rsidRPr="00000000">
              <w:rPr>
                <w:rtl w:val="0"/>
              </w:rPr>
            </w:r>
          </w:p>
        </w:tc>
        <w:tc>
          <w:tcPr>
            <w:vMerge w:val="restart"/>
            <w:vAlign w:val="top"/>
          </w:tcPr>
          <w:p w:rsidR="00000000" w:rsidDel="00000000" w:rsidP="00000000" w:rsidRDefault="00000000" w:rsidRPr="00000000" w14:paraId="000004A5">
            <w:pPr>
              <w:spacing w:after="200" w:line="276" w:lineRule="auto"/>
              <w:rPr>
                <w:b w:val="0"/>
                <w:sz w:val="20"/>
                <w:szCs w:val="20"/>
                <w:vertAlign w:val="baseline"/>
              </w:rPr>
            </w:pPr>
            <w:r w:rsidDel="00000000" w:rsidR="00000000" w:rsidRPr="00000000">
              <w:rPr>
                <w:b w:val="1"/>
                <w:sz w:val="20"/>
                <w:szCs w:val="20"/>
                <w:vertAlign w:val="baseline"/>
                <w:rtl w:val="0"/>
              </w:rPr>
              <w:t xml:space="preserve">Images</w:t>
            </w:r>
            <w:r w:rsidDel="00000000" w:rsidR="00000000" w:rsidRPr="00000000">
              <w:rPr>
                <w:rtl w:val="0"/>
              </w:rPr>
            </w:r>
          </w:p>
          <w:p w:rsidR="00000000" w:rsidDel="00000000" w:rsidP="00000000" w:rsidRDefault="00000000" w:rsidRPr="00000000" w14:paraId="000004A6">
            <w:pPr>
              <w:spacing w:after="200" w:line="276" w:lineRule="auto"/>
              <w:rPr>
                <w:b w:val="0"/>
                <w:sz w:val="20"/>
                <w:szCs w:val="20"/>
                <w:vertAlign w:val="baseline"/>
              </w:rPr>
            </w:pPr>
            <w:r w:rsidDel="00000000" w:rsidR="00000000" w:rsidRPr="00000000">
              <w:rPr>
                <w:rtl w:val="0"/>
              </w:rPr>
            </w:r>
          </w:p>
        </w:tc>
      </w:tr>
      <w:tr>
        <w:tc>
          <w:tcPr>
            <w:shd w:fill="f2f2f2" w:val="clear"/>
            <w:vAlign w:val="top"/>
          </w:tcPr>
          <w:p w:rsidR="00000000" w:rsidDel="00000000" w:rsidP="00000000" w:rsidRDefault="00000000" w:rsidRPr="00000000" w14:paraId="000004A7">
            <w:pPr>
              <w:jc w:val="both"/>
              <w:rPr>
                <w:b w:val="0"/>
                <w:sz w:val="20"/>
                <w:szCs w:val="20"/>
                <w:vertAlign w:val="baseline"/>
              </w:rPr>
            </w:pPr>
            <w:r w:rsidDel="00000000" w:rsidR="00000000" w:rsidRPr="00000000">
              <w:rPr>
                <w:b w:val="1"/>
                <w:sz w:val="20"/>
                <w:szCs w:val="20"/>
                <w:vertAlign w:val="baseline"/>
                <w:rtl w:val="0"/>
              </w:rPr>
              <w:t xml:space="preserve">Construction elements </w:t>
            </w:r>
            <w:r w:rsidDel="00000000" w:rsidR="00000000" w:rsidRPr="00000000">
              <w:rPr>
                <w:rtl w:val="0"/>
              </w:rPr>
            </w:r>
          </w:p>
          <w:p w:rsidR="00000000" w:rsidDel="00000000" w:rsidP="00000000" w:rsidRDefault="00000000" w:rsidRPr="00000000" w14:paraId="000004A8">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A9">
            <w:pPr>
              <w:jc w:val="both"/>
              <w:rPr>
                <w:sz w:val="20"/>
                <w:szCs w:val="20"/>
                <w:vertAlign w:val="baseline"/>
              </w:rPr>
            </w:pPr>
            <w:r w:rsidDel="00000000" w:rsidR="00000000" w:rsidRPr="00000000">
              <w:rPr>
                <w:b w:val="1"/>
                <w:sz w:val="20"/>
                <w:szCs w:val="20"/>
                <w:vertAlign w:val="baseline"/>
                <w:rtl w:val="0"/>
              </w:rPr>
              <w:t xml:space="preserve">Foundation/base course:</w:t>
            </w:r>
            <w:r w:rsidDel="00000000" w:rsidR="00000000" w:rsidRPr="00000000">
              <w:rPr>
                <w:rtl w:val="0"/>
              </w:rPr>
            </w:r>
          </w:p>
          <w:p w:rsidR="00000000" w:rsidDel="00000000" w:rsidP="00000000" w:rsidRDefault="00000000" w:rsidRPr="00000000" w14:paraId="000004AA">
            <w:pPr>
              <w:jc w:val="both"/>
              <w:rPr>
                <w:sz w:val="20"/>
                <w:szCs w:val="20"/>
                <w:vertAlign w:val="baseline"/>
              </w:rPr>
            </w:pPr>
            <w:r w:rsidDel="00000000" w:rsidR="00000000" w:rsidRPr="00000000">
              <w:rPr>
                <w:b w:val="1"/>
                <w:sz w:val="20"/>
                <w:szCs w:val="20"/>
                <w:vertAlign w:val="baseline"/>
                <w:rtl w:val="0"/>
              </w:rPr>
              <w:t xml:space="preserve">Structure: </w:t>
            </w:r>
            <w:r w:rsidDel="00000000" w:rsidR="00000000" w:rsidRPr="00000000">
              <w:rPr>
                <w:rtl w:val="0"/>
              </w:rPr>
            </w:r>
          </w:p>
          <w:p w:rsidR="00000000" w:rsidDel="00000000" w:rsidP="00000000" w:rsidRDefault="00000000" w:rsidRPr="00000000" w14:paraId="000004AB">
            <w:pPr>
              <w:jc w:val="both"/>
              <w:rPr>
                <w:sz w:val="20"/>
                <w:szCs w:val="20"/>
                <w:vertAlign w:val="baseline"/>
              </w:rPr>
            </w:pPr>
            <w:r w:rsidDel="00000000" w:rsidR="00000000" w:rsidRPr="00000000">
              <w:rPr>
                <w:b w:val="1"/>
                <w:sz w:val="20"/>
                <w:szCs w:val="20"/>
                <w:vertAlign w:val="baseline"/>
                <w:rtl w:val="0"/>
              </w:rPr>
              <w:t xml:space="preserve">Walls and partitions: </w:t>
            </w:r>
            <w:r w:rsidDel="00000000" w:rsidR="00000000" w:rsidRPr="00000000">
              <w:rPr>
                <w:rtl w:val="0"/>
              </w:rPr>
            </w:r>
          </w:p>
          <w:p w:rsidR="00000000" w:rsidDel="00000000" w:rsidP="00000000" w:rsidRDefault="00000000" w:rsidRPr="00000000" w14:paraId="000004AC">
            <w:pPr>
              <w:spacing w:after="80" w:lineRule="auto"/>
              <w:jc w:val="both"/>
              <w:rPr>
                <w:sz w:val="20"/>
                <w:szCs w:val="20"/>
                <w:vertAlign w:val="baseline"/>
              </w:rPr>
            </w:pPr>
            <w:r w:rsidDel="00000000" w:rsidR="00000000" w:rsidRPr="00000000">
              <w:rPr>
                <w:b w:val="1"/>
                <w:sz w:val="20"/>
                <w:szCs w:val="20"/>
                <w:vertAlign w:val="baseline"/>
                <w:rtl w:val="0"/>
              </w:rPr>
              <w:t xml:space="preserve">Roof structure: </w:t>
            </w:r>
            <w:r w:rsidDel="00000000" w:rsidR="00000000" w:rsidRPr="00000000">
              <w:rPr>
                <w:rtl w:val="0"/>
              </w:rPr>
            </w:r>
          </w:p>
          <w:p w:rsidR="00000000" w:rsidDel="00000000" w:rsidP="00000000" w:rsidRDefault="00000000" w:rsidRPr="00000000" w14:paraId="000004AD">
            <w:pPr>
              <w:jc w:val="both"/>
              <w:rPr>
                <w:sz w:val="20"/>
                <w:szCs w:val="20"/>
                <w:vertAlign w:val="baseline"/>
              </w:rPr>
            </w:pPr>
            <w:r w:rsidDel="00000000" w:rsidR="00000000" w:rsidRPr="00000000">
              <w:rPr>
                <w:b w:val="1"/>
                <w:sz w:val="20"/>
                <w:szCs w:val="20"/>
                <w:vertAlign w:val="baseline"/>
                <w:rtl w:val="0"/>
              </w:rPr>
              <w:t xml:space="preserve">Roof covering: </w:t>
            </w:r>
            <w:r w:rsidDel="00000000" w:rsidR="00000000" w:rsidRPr="00000000">
              <w:rPr>
                <w:rtl w:val="0"/>
              </w:rPr>
            </w:r>
          </w:p>
          <w:p w:rsidR="00000000" w:rsidDel="00000000" w:rsidP="00000000" w:rsidRDefault="00000000" w:rsidRPr="00000000" w14:paraId="000004AE">
            <w:pPr>
              <w:rPr>
                <w:sz w:val="20"/>
                <w:szCs w:val="20"/>
                <w:vertAlign w:val="baseline"/>
              </w:rPr>
            </w:pPr>
            <w:r w:rsidDel="00000000" w:rsidR="00000000" w:rsidRPr="00000000">
              <w:rPr>
                <w:b w:val="1"/>
                <w:sz w:val="20"/>
                <w:szCs w:val="20"/>
                <w:vertAlign w:val="baseline"/>
                <w:rtl w:val="0"/>
              </w:rPr>
              <w:t xml:space="preserve">Floors: </w:t>
            </w:r>
            <w:r w:rsidDel="00000000" w:rsidR="00000000" w:rsidRPr="00000000">
              <w:rPr>
                <w:rtl w:val="0"/>
              </w:rPr>
            </w:r>
          </w:p>
          <w:p w:rsidR="00000000" w:rsidDel="00000000" w:rsidP="00000000" w:rsidRDefault="00000000" w:rsidRPr="00000000" w14:paraId="000004AF">
            <w:pPr>
              <w:jc w:val="both"/>
              <w:rPr>
                <w:sz w:val="20"/>
                <w:szCs w:val="20"/>
                <w:vertAlign w:val="baseline"/>
              </w:rPr>
            </w:pPr>
            <w:r w:rsidDel="00000000" w:rsidR="00000000" w:rsidRPr="00000000">
              <w:rPr>
                <w:b w:val="1"/>
                <w:sz w:val="20"/>
                <w:szCs w:val="20"/>
                <w:vertAlign w:val="baseline"/>
                <w:rtl w:val="0"/>
              </w:rPr>
              <w:t xml:space="preserve">Openings: </w:t>
            </w:r>
            <w:r w:rsidDel="00000000" w:rsidR="00000000" w:rsidRPr="00000000">
              <w:rPr>
                <w:rtl w:val="0"/>
              </w:rPr>
            </w:r>
          </w:p>
          <w:p w:rsidR="00000000" w:rsidDel="00000000" w:rsidP="00000000" w:rsidRDefault="00000000" w:rsidRPr="00000000" w14:paraId="000004B0">
            <w:pPr>
              <w:jc w:val="both"/>
              <w:rPr>
                <w:sz w:val="20"/>
                <w:szCs w:val="20"/>
                <w:vertAlign w:val="baseline"/>
              </w:rPr>
            </w:pPr>
            <w:r w:rsidDel="00000000" w:rsidR="00000000" w:rsidRPr="00000000">
              <w:rPr>
                <w:b w:val="1"/>
                <w:sz w:val="20"/>
                <w:szCs w:val="20"/>
                <w:vertAlign w:val="baseline"/>
                <w:rtl w:val="0"/>
              </w:rPr>
              <w:t xml:space="preserve">Finishing</w:t>
            </w:r>
            <w:r w:rsidDel="00000000" w:rsidR="00000000" w:rsidRPr="00000000">
              <w:rPr>
                <w:sz w:val="20"/>
                <w:szCs w:val="20"/>
                <w:vertAlign w:val="baseline"/>
                <w:rtl w:val="0"/>
              </w:rPr>
              <w:t xml:space="preserve">: </w:t>
            </w:r>
          </w:p>
          <w:p w:rsidR="00000000" w:rsidDel="00000000" w:rsidP="00000000" w:rsidRDefault="00000000" w:rsidRPr="00000000" w14:paraId="000004B1">
            <w:pPr>
              <w:jc w:val="both"/>
              <w:rPr>
                <w:sz w:val="20"/>
                <w:szCs w:val="20"/>
                <w:vertAlign w:val="baseline"/>
              </w:rPr>
            </w:pPr>
            <w:r w:rsidDel="00000000" w:rsidR="00000000" w:rsidRPr="00000000">
              <w:rPr>
                <w:b w:val="1"/>
                <w:sz w:val="20"/>
                <w:szCs w:val="20"/>
                <w:vertAlign w:val="baseline"/>
                <w:rtl w:val="0"/>
              </w:rPr>
              <w:t xml:space="preserve">Interior/exterior furniture:</w:t>
            </w:r>
            <w:r w:rsidDel="00000000" w:rsidR="00000000" w:rsidRPr="00000000">
              <w:rPr>
                <w:rtl w:val="0"/>
              </w:rPr>
            </w:r>
          </w:p>
        </w:tc>
        <w:tc>
          <w:tcPr>
            <w:vMerge w:val="continue"/>
            <w:vAlign w:val="top"/>
          </w:tcPr>
          <w:p w:rsidR="00000000" w:rsidDel="00000000" w:rsidP="00000000" w:rsidRDefault="00000000" w:rsidRPr="00000000" w14:paraId="000004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c>
          <w:tcPr>
            <w:shd w:fill="f2f2f2" w:val="clear"/>
            <w:vAlign w:val="top"/>
          </w:tcPr>
          <w:p w:rsidR="00000000" w:rsidDel="00000000" w:rsidP="00000000" w:rsidRDefault="00000000" w:rsidRPr="00000000" w14:paraId="000004B3">
            <w:pPr>
              <w:jc w:val="both"/>
              <w:rPr>
                <w:b w:val="0"/>
                <w:sz w:val="20"/>
                <w:szCs w:val="20"/>
                <w:vertAlign w:val="baseline"/>
              </w:rPr>
            </w:pPr>
            <w:r w:rsidDel="00000000" w:rsidR="00000000" w:rsidRPr="00000000">
              <w:rPr>
                <w:b w:val="1"/>
                <w:sz w:val="20"/>
                <w:szCs w:val="20"/>
                <w:vertAlign w:val="baseline"/>
                <w:rtl w:val="0"/>
              </w:rPr>
              <w:t xml:space="preserve">+ Strengths </w:t>
            </w:r>
            <w:r w:rsidDel="00000000" w:rsidR="00000000" w:rsidRPr="00000000">
              <w:rPr>
                <w:rtl w:val="0"/>
              </w:rPr>
            </w:r>
          </w:p>
          <w:p w:rsidR="00000000" w:rsidDel="00000000" w:rsidP="00000000" w:rsidRDefault="00000000" w:rsidRPr="00000000" w14:paraId="000004B4">
            <w:pPr>
              <w:jc w:val="both"/>
              <w:rPr>
                <w:b w:val="0"/>
                <w:sz w:val="20"/>
                <w:szCs w:val="20"/>
                <w:vertAlign w:val="baseline"/>
              </w:rPr>
            </w:pPr>
            <w:r w:rsidDel="00000000" w:rsidR="00000000" w:rsidRPr="00000000">
              <w:rPr>
                <w:rtl w:val="0"/>
              </w:rPr>
            </w:r>
          </w:p>
          <w:p w:rsidR="00000000" w:rsidDel="00000000" w:rsidP="00000000" w:rsidRDefault="00000000" w:rsidRPr="00000000" w14:paraId="000004B5">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B6">
            <w:pPr>
              <w:jc w:val="both"/>
              <w:rPr>
                <w:b w:val="0"/>
                <w:sz w:val="20"/>
                <w:szCs w:val="20"/>
                <w:vertAlign w:val="baseline"/>
              </w:rPr>
            </w:pPr>
            <w:r w:rsidDel="00000000" w:rsidR="00000000" w:rsidRPr="00000000">
              <w:rPr>
                <w:rtl w:val="0"/>
              </w:rPr>
            </w:r>
          </w:p>
        </w:tc>
        <w:tc>
          <w:tcPr>
            <w:vMerge w:val="continue"/>
            <w:vAlign w:val="top"/>
          </w:tcPr>
          <w:p w:rsidR="00000000" w:rsidDel="00000000" w:rsidP="00000000" w:rsidRDefault="00000000" w:rsidRPr="00000000" w14:paraId="000004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0"/>
                <w:szCs w:val="20"/>
                <w:vertAlign w:val="baseline"/>
              </w:rPr>
            </w:pPr>
            <w:r w:rsidDel="00000000" w:rsidR="00000000" w:rsidRPr="00000000">
              <w:rPr>
                <w:rtl w:val="0"/>
              </w:rPr>
            </w:r>
          </w:p>
        </w:tc>
      </w:tr>
      <w:tr>
        <w:tc>
          <w:tcPr>
            <w:shd w:fill="f2f2f2" w:val="clear"/>
            <w:vAlign w:val="top"/>
          </w:tcPr>
          <w:p w:rsidR="00000000" w:rsidDel="00000000" w:rsidP="00000000" w:rsidRDefault="00000000" w:rsidRPr="00000000" w14:paraId="000004B8">
            <w:pPr>
              <w:jc w:val="both"/>
              <w:rPr>
                <w:b w:val="0"/>
                <w:sz w:val="20"/>
                <w:szCs w:val="20"/>
                <w:vertAlign w:val="baseline"/>
              </w:rPr>
            </w:pPr>
            <w:r w:rsidDel="00000000" w:rsidR="00000000" w:rsidRPr="00000000">
              <w:rPr>
                <w:b w:val="1"/>
                <w:sz w:val="20"/>
                <w:szCs w:val="20"/>
                <w:vertAlign w:val="baseline"/>
                <w:rtl w:val="0"/>
              </w:rPr>
              <w:t xml:space="preserve">- Weaknesses</w:t>
            </w:r>
            <w:r w:rsidDel="00000000" w:rsidR="00000000" w:rsidRPr="00000000">
              <w:rPr>
                <w:rtl w:val="0"/>
              </w:rPr>
            </w:r>
          </w:p>
          <w:p w:rsidR="00000000" w:rsidDel="00000000" w:rsidP="00000000" w:rsidRDefault="00000000" w:rsidRPr="00000000" w14:paraId="000004B9">
            <w:pPr>
              <w:jc w:val="both"/>
              <w:rPr>
                <w:b w:val="0"/>
                <w:sz w:val="20"/>
                <w:szCs w:val="20"/>
                <w:vertAlign w:val="baseline"/>
              </w:rPr>
            </w:pPr>
            <w:r w:rsidDel="00000000" w:rsidR="00000000" w:rsidRPr="00000000">
              <w:rPr>
                <w:rtl w:val="0"/>
              </w:rPr>
            </w:r>
          </w:p>
          <w:p w:rsidR="00000000" w:rsidDel="00000000" w:rsidP="00000000" w:rsidRDefault="00000000" w:rsidRPr="00000000" w14:paraId="000004BA">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BB">
            <w:pPr>
              <w:jc w:val="both"/>
              <w:rPr>
                <w:b w:val="0"/>
                <w:sz w:val="20"/>
                <w:szCs w:val="20"/>
                <w:vertAlign w:val="baseline"/>
              </w:rPr>
            </w:pPr>
            <w:r w:rsidDel="00000000" w:rsidR="00000000" w:rsidRPr="00000000">
              <w:rPr>
                <w:rtl w:val="0"/>
              </w:rPr>
            </w:r>
          </w:p>
        </w:tc>
        <w:tc>
          <w:tcPr>
            <w:vMerge w:val="continue"/>
            <w:vAlign w:val="top"/>
          </w:tcPr>
          <w:p w:rsidR="00000000" w:rsidDel="00000000" w:rsidP="00000000" w:rsidRDefault="00000000" w:rsidRPr="00000000" w14:paraId="000004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0"/>
                <w:szCs w:val="20"/>
                <w:vertAlign w:val="baseline"/>
              </w:rPr>
            </w:pPr>
            <w:r w:rsidDel="00000000" w:rsidR="00000000" w:rsidRPr="00000000">
              <w:rPr>
                <w:rtl w:val="0"/>
              </w:rPr>
            </w:r>
          </w:p>
        </w:tc>
      </w:tr>
    </w:tbl>
    <w:p w:rsidR="00000000" w:rsidDel="00000000" w:rsidP="00000000" w:rsidRDefault="00000000" w:rsidRPr="00000000" w14:paraId="000004BD">
      <w:pPr>
        <w:spacing w:after="200" w:line="276" w:lineRule="auto"/>
        <w:rPr>
          <w:sz w:val="20"/>
          <w:szCs w:val="20"/>
          <w:vertAlign w:val="baseline"/>
        </w:rPr>
      </w:pPr>
      <w:r w:rsidDel="00000000" w:rsidR="00000000" w:rsidRPr="00000000">
        <w:rPr>
          <w:rtl w:val="0"/>
        </w:rPr>
      </w:r>
    </w:p>
    <w:p w:rsidR="00000000" w:rsidDel="00000000" w:rsidP="00000000" w:rsidRDefault="00000000" w:rsidRPr="00000000" w14:paraId="000004BE">
      <w:pPr>
        <w:spacing w:after="200" w:line="276" w:lineRule="auto"/>
        <w:rPr>
          <w:sz w:val="20"/>
          <w:szCs w:val="20"/>
          <w:vertAlign w:val="baseline"/>
        </w:rPr>
      </w:pPr>
      <w:r w:rsidDel="00000000" w:rsidR="00000000" w:rsidRPr="00000000">
        <w:rPr>
          <w:rtl w:val="0"/>
        </w:rPr>
      </w:r>
    </w:p>
    <w:tbl>
      <w:tblPr>
        <w:tblStyle w:val="Table6"/>
        <w:tblW w:w="15614.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000"/>
      </w:tblPr>
      <w:tblGrid>
        <w:gridCol w:w="1708"/>
        <w:gridCol w:w="7614"/>
        <w:gridCol w:w="6292"/>
        <w:tblGridChange w:id="0">
          <w:tblGrid>
            <w:gridCol w:w="1708"/>
            <w:gridCol w:w="7614"/>
            <w:gridCol w:w="6292"/>
          </w:tblGrid>
        </w:tblGridChange>
      </w:tblGrid>
      <w:tr>
        <w:tc>
          <w:tcPr>
            <w:gridSpan w:val="3"/>
            <w:shd w:fill="f2f2f2" w:val="clear"/>
            <w:vAlign w:val="top"/>
          </w:tcPr>
          <w:p w:rsidR="00000000" w:rsidDel="00000000" w:rsidP="00000000" w:rsidRDefault="00000000" w:rsidRPr="00000000" w14:paraId="000004BF">
            <w:pPr>
              <w:spacing w:after="200" w:line="276" w:lineRule="auto"/>
              <w:rPr>
                <w:b w:val="0"/>
                <w:smallCaps w:val="0"/>
                <w:vertAlign w:val="baseline"/>
              </w:rPr>
            </w:pPr>
            <w:r w:rsidDel="00000000" w:rsidR="00000000" w:rsidRPr="00000000">
              <w:rPr>
                <w:b w:val="1"/>
                <w:smallCaps w:val="1"/>
                <w:vertAlign w:val="baseline"/>
                <w:rtl w:val="0"/>
              </w:rPr>
              <w:t xml:space="preserve">Design 3: XX</w:t>
            </w:r>
            <w:r w:rsidDel="00000000" w:rsidR="00000000" w:rsidRPr="00000000">
              <w:rPr>
                <w:rtl w:val="0"/>
              </w:rPr>
            </w:r>
          </w:p>
        </w:tc>
      </w:tr>
      <w:tr>
        <w:tc>
          <w:tcPr>
            <w:shd w:fill="f2f2f2" w:val="clear"/>
            <w:vAlign w:val="top"/>
          </w:tcPr>
          <w:p w:rsidR="00000000" w:rsidDel="00000000" w:rsidP="00000000" w:rsidRDefault="00000000" w:rsidRPr="00000000" w14:paraId="000004C2">
            <w:pPr>
              <w:jc w:val="both"/>
              <w:rPr>
                <w:b w:val="0"/>
                <w:sz w:val="20"/>
                <w:szCs w:val="20"/>
                <w:vertAlign w:val="baseline"/>
              </w:rPr>
            </w:pPr>
            <w:r w:rsidDel="00000000" w:rsidR="00000000" w:rsidRPr="00000000">
              <w:rPr>
                <w:b w:val="1"/>
                <w:sz w:val="20"/>
                <w:szCs w:val="20"/>
                <w:vertAlign w:val="baseline"/>
                <w:rtl w:val="0"/>
              </w:rPr>
              <w:t xml:space="preserve">Description</w:t>
            </w:r>
            <w:r w:rsidDel="00000000" w:rsidR="00000000" w:rsidRPr="00000000">
              <w:rPr>
                <w:rtl w:val="0"/>
              </w:rPr>
            </w:r>
          </w:p>
          <w:p w:rsidR="00000000" w:rsidDel="00000000" w:rsidP="00000000" w:rsidRDefault="00000000" w:rsidRPr="00000000" w14:paraId="000004C3">
            <w:pPr>
              <w:jc w:val="both"/>
              <w:rPr>
                <w:b w:val="0"/>
                <w:sz w:val="20"/>
                <w:szCs w:val="20"/>
                <w:vertAlign w:val="baseline"/>
              </w:rPr>
            </w:pPr>
            <w:r w:rsidDel="00000000" w:rsidR="00000000" w:rsidRPr="00000000">
              <w:rPr>
                <w:rtl w:val="0"/>
              </w:rPr>
            </w:r>
          </w:p>
          <w:p w:rsidR="00000000" w:rsidDel="00000000" w:rsidP="00000000" w:rsidRDefault="00000000" w:rsidRPr="00000000" w14:paraId="000004C4">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C5">
            <w:pPr>
              <w:jc w:val="both"/>
              <w:rPr>
                <w:b w:val="0"/>
                <w:sz w:val="20"/>
                <w:szCs w:val="20"/>
                <w:vertAlign w:val="baseline"/>
              </w:rPr>
            </w:pPr>
            <w:r w:rsidDel="00000000" w:rsidR="00000000" w:rsidRPr="00000000">
              <w:rPr>
                <w:b w:val="1"/>
                <w:sz w:val="20"/>
                <w:szCs w:val="20"/>
                <w:vertAlign w:val="baseline"/>
                <w:rtl w:val="0"/>
              </w:rPr>
              <w:t xml:space="preserve">Average dimensions:</w:t>
            </w:r>
            <w:r w:rsidDel="00000000" w:rsidR="00000000" w:rsidRPr="00000000">
              <w:rPr>
                <w:rtl w:val="0"/>
              </w:rPr>
            </w:r>
          </w:p>
          <w:p w:rsidR="00000000" w:rsidDel="00000000" w:rsidP="00000000" w:rsidRDefault="00000000" w:rsidRPr="00000000" w14:paraId="000004C6">
            <w:pPr>
              <w:jc w:val="both"/>
              <w:rPr>
                <w:b w:val="0"/>
                <w:sz w:val="20"/>
                <w:szCs w:val="20"/>
                <w:vertAlign w:val="baseline"/>
              </w:rPr>
            </w:pPr>
            <w:r w:rsidDel="00000000" w:rsidR="00000000" w:rsidRPr="00000000">
              <w:rPr>
                <w:b w:val="1"/>
                <w:sz w:val="20"/>
                <w:szCs w:val="20"/>
                <w:vertAlign w:val="baseline"/>
                <w:rtl w:val="0"/>
              </w:rPr>
              <w:t xml:space="preserve">Construction process:</w:t>
            </w:r>
            <w:r w:rsidDel="00000000" w:rsidR="00000000" w:rsidRPr="00000000">
              <w:rPr>
                <w:rtl w:val="0"/>
              </w:rPr>
            </w:r>
          </w:p>
          <w:p w:rsidR="00000000" w:rsidDel="00000000" w:rsidP="00000000" w:rsidRDefault="00000000" w:rsidRPr="00000000" w14:paraId="000004C7">
            <w:pPr>
              <w:jc w:val="both"/>
              <w:rPr>
                <w:b w:val="0"/>
                <w:sz w:val="20"/>
                <w:szCs w:val="20"/>
                <w:vertAlign w:val="baseline"/>
              </w:rPr>
            </w:pPr>
            <w:r w:rsidDel="00000000" w:rsidR="00000000" w:rsidRPr="00000000">
              <w:rPr>
                <w:b w:val="1"/>
                <w:sz w:val="20"/>
                <w:szCs w:val="20"/>
                <w:vertAlign w:val="baseline"/>
                <w:rtl w:val="0"/>
              </w:rPr>
              <w:t xml:space="preserve">Origin of materials:</w:t>
            </w:r>
            <w:r w:rsidDel="00000000" w:rsidR="00000000" w:rsidRPr="00000000">
              <w:rPr>
                <w:rtl w:val="0"/>
              </w:rPr>
            </w:r>
          </w:p>
          <w:p w:rsidR="00000000" w:rsidDel="00000000" w:rsidP="00000000" w:rsidRDefault="00000000" w:rsidRPr="00000000" w14:paraId="000004C8">
            <w:pPr>
              <w:jc w:val="both"/>
              <w:rPr>
                <w:b w:val="0"/>
                <w:sz w:val="20"/>
                <w:szCs w:val="20"/>
                <w:vertAlign w:val="baseline"/>
              </w:rPr>
            </w:pPr>
            <w:r w:rsidDel="00000000" w:rsidR="00000000" w:rsidRPr="00000000">
              <w:rPr>
                <w:b w:val="1"/>
                <w:sz w:val="20"/>
                <w:szCs w:val="20"/>
                <w:vertAlign w:val="baseline"/>
                <w:rtl w:val="0"/>
              </w:rPr>
              <w:t xml:space="preserve">Average lifetime: </w:t>
            </w:r>
            <w:r w:rsidDel="00000000" w:rsidR="00000000" w:rsidRPr="00000000">
              <w:rPr>
                <w:rtl w:val="0"/>
              </w:rPr>
            </w:r>
          </w:p>
          <w:p w:rsidR="00000000" w:rsidDel="00000000" w:rsidP="00000000" w:rsidRDefault="00000000" w:rsidRPr="00000000" w14:paraId="000004C9">
            <w:pPr>
              <w:jc w:val="both"/>
              <w:rPr>
                <w:b w:val="0"/>
                <w:sz w:val="20"/>
                <w:szCs w:val="20"/>
                <w:vertAlign w:val="baseline"/>
              </w:rPr>
            </w:pPr>
            <w:r w:rsidDel="00000000" w:rsidR="00000000" w:rsidRPr="00000000">
              <w:rPr>
                <w:b w:val="1"/>
                <w:sz w:val="20"/>
                <w:szCs w:val="20"/>
                <w:vertAlign w:val="baseline"/>
                <w:rtl w:val="0"/>
              </w:rPr>
              <w:t xml:space="preserve">Maintenance:</w:t>
            </w:r>
            <w:r w:rsidDel="00000000" w:rsidR="00000000" w:rsidRPr="00000000">
              <w:rPr>
                <w:rtl w:val="0"/>
              </w:rPr>
            </w:r>
          </w:p>
          <w:p w:rsidR="00000000" w:rsidDel="00000000" w:rsidP="00000000" w:rsidRDefault="00000000" w:rsidRPr="00000000" w14:paraId="000004CA">
            <w:pPr>
              <w:jc w:val="both"/>
              <w:rPr>
                <w:b w:val="1"/>
                <w:sz w:val="20"/>
                <w:szCs w:val="20"/>
                <w:vertAlign w:val="baseline"/>
              </w:rPr>
            </w:pPr>
            <w:r w:rsidDel="00000000" w:rsidR="00000000" w:rsidRPr="00000000">
              <w:rPr>
                <w:b w:val="1"/>
                <w:sz w:val="20"/>
                <w:szCs w:val="20"/>
                <w:vertAlign w:val="baseline"/>
                <w:rtl w:val="0"/>
              </w:rPr>
              <w:t xml:space="preserve">Cost:</w:t>
            </w:r>
          </w:p>
          <w:p w:rsidR="00000000" w:rsidDel="00000000" w:rsidP="00000000" w:rsidRDefault="00000000" w:rsidRPr="00000000" w14:paraId="000004CB">
            <w:pPr>
              <w:widowControl w:val="0"/>
              <w:spacing w:after="0" w:line="276" w:lineRule="auto"/>
              <w:rPr>
                <w:b w:val="1"/>
                <w:sz w:val="20"/>
                <w:szCs w:val="20"/>
              </w:rPr>
            </w:pPr>
            <w:r w:rsidDel="00000000" w:rsidR="00000000" w:rsidRPr="00000000">
              <w:rPr>
                <w:b w:val="1"/>
                <w:sz w:val="20"/>
                <w:szCs w:val="20"/>
                <w:rtl w:val="0"/>
              </w:rPr>
              <w:t xml:space="preserve">Time and labour required for the construction of a basic house:</w:t>
            </w:r>
          </w:p>
          <w:p w:rsidR="00000000" w:rsidDel="00000000" w:rsidP="00000000" w:rsidRDefault="00000000" w:rsidRPr="00000000" w14:paraId="000004CC">
            <w:pPr>
              <w:widowControl w:val="0"/>
              <w:spacing w:after="0" w:line="276" w:lineRule="auto"/>
              <w:rPr>
                <w:b w:val="1"/>
                <w:sz w:val="20"/>
                <w:szCs w:val="20"/>
              </w:rPr>
            </w:pPr>
            <w:r w:rsidDel="00000000" w:rsidR="00000000" w:rsidRPr="00000000">
              <w:rPr>
                <w:rtl w:val="0"/>
              </w:rPr>
            </w:r>
          </w:p>
        </w:tc>
        <w:tc>
          <w:tcPr>
            <w:vMerge w:val="restart"/>
            <w:vAlign w:val="top"/>
          </w:tcPr>
          <w:p w:rsidR="00000000" w:rsidDel="00000000" w:rsidP="00000000" w:rsidRDefault="00000000" w:rsidRPr="00000000" w14:paraId="000004CD">
            <w:pPr>
              <w:spacing w:after="200" w:line="276" w:lineRule="auto"/>
              <w:rPr>
                <w:b w:val="0"/>
                <w:sz w:val="20"/>
                <w:szCs w:val="20"/>
                <w:vertAlign w:val="baseline"/>
              </w:rPr>
            </w:pPr>
            <w:r w:rsidDel="00000000" w:rsidR="00000000" w:rsidRPr="00000000">
              <w:rPr>
                <w:b w:val="1"/>
                <w:sz w:val="20"/>
                <w:szCs w:val="20"/>
                <w:vertAlign w:val="baseline"/>
                <w:rtl w:val="0"/>
              </w:rPr>
              <w:t xml:space="preserve">Images</w:t>
            </w:r>
            <w:r w:rsidDel="00000000" w:rsidR="00000000" w:rsidRPr="00000000">
              <w:rPr>
                <w:rtl w:val="0"/>
              </w:rPr>
            </w:r>
          </w:p>
          <w:p w:rsidR="00000000" w:rsidDel="00000000" w:rsidP="00000000" w:rsidRDefault="00000000" w:rsidRPr="00000000" w14:paraId="000004CE">
            <w:pPr>
              <w:spacing w:after="200" w:line="276" w:lineRule="auto"/>
              <w:rPr>
                <w:b w:val="0"/>
                <w:sz w:val="20"/>
                <w:szCs w:val="20"/>
                <w:vertAlign w:val="baseline"/>
              </w:rPr>
            </w:pPr>
            <w:r w:rsidDel="00000000" w:rsidR="00000000" w:rsidRPr="00000000">
              <w:rPr>
                <w:rtl w:val="0"/>
              </w:rPr>
            </w:r>
          </w:p>
        </w:tc>
      </w:tr>
      <w:tr>
        <w:tc>
          <w:tcPr>
            <w:shd w:fill="f2f2f2" w:val="clear"/>
            <w:vAlign w:val="top"/>
          </w:tcPr>
          <w:p w:rsidR="00000000" w:rsidDel="00000000" w:rsidP="00000000" w:rsidRDefault="00000000" w:rsidRPr="00000000" w14:paraId="000004CF">
            <w:pPr>
              <w:jc w:val="both"/>
              <w:rPr>
                <w:b w:val="0"/>
                <w:sz w:val="20"/>
                <w:szCs w:val="20"/>
                <w:vertAlign w:val="baseline"/>
              </w:rPr>
            </w:pPr>
            <w:r w:rsidDel="00000000" w:rsidR="00000000" w:rsidRPr="00000000">
              <w:rPr>
                <w:b w:val="1"/>
                <w:sz w:val="20"/>
                <w:szCs w:val="20"/>
                <w:vertAlign w:val="baseline"/>
                <w:rtl w:val="0"/>
              </w:rPr>
              <w:t xml:space="preserve">Construction elements </w:t>
            </w:r>
            <w:r w:rsidDel="00000000" w:rsidR="00000000" w:rsidRPr="00000000">
              <w:rPr>
                <w:rtl w:val="0"/>
              </w:rPr>
            </w:r>
          </w:p>
          <w:p w:rsidR="00000000" w:rsidDel="00000000" w:rsidP="00000000" w:rsidRDefault="00000000" w:rsidRPr="00000000" w14:paraId="000004D0">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D1">
            <w:pPr>
              <w:jc w:val="both"/>
              <w:rPr>
                <w:sz w:val="20"/>
                <w:szCs w:val="20"/>
                <w:vertAlign w:val="baseline"/>
              </w:rPr>
            </w:pPr>
            <w:r w:rsidDel="00000000" w:rsidR="00000000" w:rsidRPr="00000000">
              <w:rPr>
                <w:b w:val="1"/>
                <w:sz w:val="20"/>
                <w:szCs w:val="20"/>
                <w:vertAlign w:val="baseline"/>
                <w:rtl w:val="0"/>
              </w:rPr>
              <w:t xml:space="preserve">Foundation/base course:</w:t>
            </w:r>
            <w:r w:rsidDel="00000000" w:rsidR="00000000" w:rsidRPr="00000000">
              <w:rPr>
                <w:rtl w:val="0"/>
              </w:rPr>
            </w:r>
          </w:p>
          <w:p w:rsidR="00000000" w:rsidDel="00000000" w:rsidP="00000000" w:rsidRDefault="00000000" w:rsidRPr="00000000" w14:paraId="000004D2">
            <w:pPr>
              <w:jc w:val="both"/>
              <w:rPr>
                <w:sz w:val="20"/>
                <w:szCs w:val="20"/>
                <w:vertAlign w:val="baseline"/>
              </w:rPr>
            </w:pPr>
            <w:r w:rsidDel="00000000" w:rsidR="00000000" w:rsidRPr="00000000">
              <w:rPr>
                <w:b w:val="1"/>
                <w:sz w:val="20"/>
                <w:szCs w:val="20"/>
                <w:vertAlign w:val="baseline"/>
                <w:rtl w:val="0"/>
              </w:rPr>
              <w:t xml:space="preserve">Structure: </w:t>
            </w:r>
            <w:r w:rsidDel="00000000" w:rsidR="00000000" w:rsidRPr="00000000">
              <w:rPr>
                <w:rtl w:val="0"/>
              </w:rPr>
            </w:r>
          </w:p>
          <w:p w:rsidR="00000000" w:rsidDel="00000000" w:rsidP="00000000" w:rsidRDefault="00000000" w:rsidRPr="00000000" w14:paraId="000004D3">
            <w:pPr>
              <w:jc w:val="both"/>
              <w:rPr>
                <w:sz w:val="20"/>
                <w:szCs w:val="20"/>
                <w:vertAlign w:val="baseline"/>
              </w:rPr>
            </w:pPr>
            <w:r w:rsidDel="00000000" w:rsidR="00000000" w:rsidRPr="00000000">
              <w:rPr>
                <w:b w:val="1"/>
                <w:sz w:val="20"/>
                <w:szCs w:val="20"/>
                <w:vertAlign w:val="baseline"/>
                <w:rtl w:val="0"/>
              </w:rPr>
              <w:t xml:space="preserve">Walls and partitions: </w:t>
            </w:r>
            <w:r w:rsidDel="00000000" w:rsidR="00000000" w:rsidRPr="00000000">
              <w:rPr>
                <w:rtl w:val="0"/>
              </w:rPr>
            </w:r>
          </w:p>
          <w:p w:rsidR="00000000" w:rsidDel="00000000" w:rsidP="00000000" w:rsidRDefault="00000000" w:rsidRPr="00000000" w14:paraId="000004D4">
            <w:pPr>
              <w:spacing w:after="80" w:lineRule="auto"/>
              <w:jc w:val="both"/>
              <w:rPr>
                <w:sz w:val="20"/>
                <w:szCs w:val="20"/>
                <w:vertAlign w:val="baseline"/>
              </w:rPr>
            </w:pPr>
            <w:r w:rsidDel="00000000" w:rsidR="00000000" w:rsidRPr="00000000">
              <w:rPr>
                <w:b w:val="1"/>
                <w:sz w:val="20"/>
                <w:szCs w:val="20"/>
                <w:vertAlign w:val="baseline"/>
                <w:rtl w:val="0"/>
              </w:rPr>
              <w:t xml:space="preserve">Roof structure: </w:t>
            </w:r>
            <w:r w:rsidDel="00000000" w:rsidR="00000000" w:rsidRPr="00000000">
              <w:rPr>
                <w:rtl w:val="0"/>
              </w:rPr>
            </w:r>
          </w:p>
          <w:p w:rsidR="00000000" w:rsidDel="00000000" w:rsidP="00000000" w:rsidRDefault="00000000" w:rsidRPr="00000000" w14:paraId="000004D5">
            <w:pPr>
              <w:jc w:val="both"/>
              <w:rPr>
                <w:sz w:val="20"/>
                <w:szCs w:val="20"/>
                <w:vertAlign w:val="baseline"/>
              </w:rPr>
            </w:pPr>
            <w:r w:rsidDel="00000000" w:rsidR="00000000" w:rsidRPr="00000000">
              <w:rPr>
                <w:b w:val="1"/>
                <w:sz w:val="20"/>
                <w:szCs w:val="20"/>
                <w:vertAlign w:val="baseline"/>
                <w:rtl w:val="0"/>
              </w:rPr>
              <w:t xml:space="preserve">Roof covering: </w:t>
            </w:r>
            <w:r w:rsidDel="00000000" w:rsidR="00000000" w:rsidRPr="00000000">
              <w:rPr>
                <w:rtl w:val="0"/>
              </w:rPr>
            </w:r>
          </w:p>
          <w:p w:rsidR="00000000" w:rsidDel="00000000" w:rsidP="00000000" w:rsidRDefault="00000000" w:rsidRPr="00000000" w14:paraId="000004D6">
            <w:pPr>
              <w:rPr>
                <w:sz w:val="20"/>
                <w:szCs w:val="20"/>
                <w:vertAlign w:val="baseline"/>
              </w:rPr>
            </w:pPr>
            <w:r w:rsidDel="00000000" w:rsidR="00000000" w:rsidRPr="00000000">
              <w:rPr>
                <w:b w:val="1"/>
                <w:sz w:val="20"/>
                <w:szCs w:val="20"/>
                <w:vertAlign w:val="baseline"/>
                <w:rtl w:val="0"/>
              </w:rPr>
              <w:t xml:space="preserve">Floors: </w:t>
            </w:r>
            <w:r w:rsidDel="00000000" w:rsidR="00000000" w:rsidRPr="00000000">
              <w:rPr>
                <w:rtl w:val="0"/>
              </w:rPr>
            </w:r>
          </w:p>
          <w:p w:rsidR="00000000" w:rsidDel="00000000" w:rsidP="00000000" w:rsidRDefault="00000000" w:rsidRPr="00000000" w14:paraId="000004D7">
            <w:pPr>
              <w:jc w:val="both"/>
              <w:rPr>
                <w:sz w:val="20"/>
                <w:szCs w:val="20"/>
                <w:vertAlign w:val="baseline"/>
              </w:rPr>
            </w:pPr>
            <w:r w:rsidDel="00000000" w:rsidR="00000000" w:rsidRPr="00000000">
              <w:rPr>
                <w:b w:val="1"/>
                <w:sz w:val="20"/>
                <w:szCs w:val="20"/>
                <w:vertAlign w:val="baseline"/>
                <w:rtl w:val="0"/>
              </w:rPr>
              <w:t xml:space="preserve">Openings: </w:t>
            </w:r>
            <w:r w:rsidDel="00000000" w:rsidR="00000000" w:rsidRPr="00000000">
              <w:rPr>
                <w:rtl w:val="0"/>
              </w:rPr>
            </w:r>
          </w:p>
          <w:p w:rsidR="00000000" w:rsidDel="00000000" w:rsidP="00000000" w:rsidRDefault="00000000" w:rsidRPr="00000000" w14:paraId="000004D8">
            <w:pPr>
              <w:jc w:val="both"/>
              <w:rPr>
                <w:sz w:val="20"/>
                <w:szCs w:val="20"/>
                <w:vertAlign w:val="baseline"/>
              </w:rPr>
            </w:pPr>
            <w:r w:rsidDel="00000000" w:rsidR="00000000" w:rsidRPr="00000000">
              <w:rPr>
                <w:b w:val="1"/>
                <w:sz w:val="20"/>
                <w:szCs w:val="20"/>
                <w:vertAlign w:val="baseline"/>
                <w:rtl w:val="0"/>
              </w:rPr>
              <w:t xml:space="preserve">Finishing</w:t>
            </w:r>
            <w:r w:rsidDel="00000000" w:rsidR="00000000" w:rsidRPr="00000000">
              <w:rPr>
                <w:sz w:val="20"/>
                <w:szCs w:val="20"/>
                <w:vertAlign w:val="baseline"/>
                <w:rtl w:val="0"/>
              </w:rPr>
              <w:t xml:space="preserve">: </w:t>
            </w:r>
          </w:p>
          <w:p w:rsidR="00000000" w:rsidDel="00000000" w:rsidP="00000000" w:rsidRDefault="00000000" w:rsidRPr="00000000" w14:paraId="000004D9">
            <w:pPr>
              <w:jc w:val="both"/>
              <w:rPr>
                <w:sz w:val="20"/>
                <w:szCs w:val="20"/>
                <w:vertAlign w:val="baseline"/>
              </w:rPr>
            </w:pPr>
            <w:r w:rsidDel="00000000" w:rsidR="00000000" w:rsidRPr="00000000">
              <w:rPr>
                <w:b w:val="1"/>
                <w:sz w:val="20"/>
                <w:szCs w:val="20"/>
                <w:vertAlign w:val="baseline"/>
                <w:rtl w:val="0"/>
              </w:rPr>
              <w:t xml:space="preserve">Interior/exterior furniture:</w:t>
            </w:r>
            <w:r w:rsidDel="00000000" w:rsidR="00000000" w:rsidRPr="00000000">
              <w:rPr>
                <w:rtl w:val="0"/>
              </w:rPr>
            </w:r>
          </w:p>
        </w:tc>
        <w:tc>
          <w:tcPr>
            <w:vMerge w:val="continue"/>
            <w:vAlign w:val="top"/>
          </w:tcPr>
          <w:p w:rsidR="00000000" w:rsidDel="00000000" w:rsidP="00000000" w:rsidRDefault="00000000" w:rsidRPr="00000000" w14:paraId="000004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c>
          <w:tcPr>
            <w:shd w:fill="f2f2f2" w:val="clear"/>
            <w:vAlign w:val="top"/>
          </w:tcPr>
          <w:p w:rsidR="00000000" w:rsidDel="00000000" w:rsidP="00000000" w:rsidRDefault="00000000" w:rsidRPr="00000000" w14:paraId="000004DB">
            <w:pPr>
              <w:jc w:val="both"/>
              <w:rPr>
                <w:b w:val="0"/>
                <w:sz w:val="20"/>
                <w:szCs w:val="20"/>
                <w:vertAlign w:val="baseline"/>
              </w:rPr>
            </w:pPr>
            <w:r w:rsidDel="00000000" w:rsidR="00000000" w:rsidRPr="00000000">
              <w:rPr>
                <w:b w:val="1"/>
                <w:sz w:val="20"/>
                <w:szCs w:val="20"/>
                <w:vertAlign w:val="baseline"/>
                <w:rtl w:val="0"/>
              </w:rPr>
              <w:t xml:space="preserve">+ Strengths </w:t>
            </w:r>
            <w:r w:rsidDel="00000000" w:rsidR="00000000" w:rsidRPr="00000000">
              <w:rPr>
                <w:rtl w:val="0"/>
              </w:rPr>
            </w:r>
          </w:p>
          <w:p w:rsidR="00000000" w:rsidDel="00000000" w:rsidP="00000000" w:rsidRDefault="00000000" w:rsidRPr="00000000" w14:paraId="000004DC">
            <w:pPr>
              <w:jc w:val="both"/>
              <w:rPr>
                <w:b w:val="0"/>
                <w:sz w:val="20"/>
                <w:szCs w:val="20"/>
                <w:vertAlign w:val="baseline"/>
              </w:rPr>
            </w:pPr>
            <w:r w:rsidDel="00000000" w:rsidR="00000000" w:rsidRPr="00000000">
              <w:rPr>
                <w:rtl w:val="0"/>
              </w:rPr>
            </w:r>
          </w:p>
          <w:p w:rsidR="00000000" w:rsidDel="00000000" w:rsidP="00000000" w:rsidRDefault="00000000" w:rsidRPr="00000000" w14:paraId="000004DD">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DE">
            <w:pPr>
              <w:jc w:val="both"/>
              <w:rPr>
                <w:b w:val="0"/>
                <w:sz w:val="20"/>
                <w:szCs w:val="20"/>
                <w:vertAlign w:val="baseline"/>
              </w:rPr>
            </w:pPr>
            <w:r w:rsidDel="00000000" w:rsidR="00000000" w:rsidRPr="00000000">
              <w:rPr>
                <w:rtl w:val="0"/>
              </w:rPr>
            </w:r>
          </w:p>
        </w:tc>
        <w:tc>
          <w:tcPr>
            <w:vMerge w:val="continue"/>
            <w:vAlign w:val="top"/>
          </w:tcPr>
          <w:p w:rsidR="00000000" w:rsidDel="00000000" w:rsidP="00000000" w:rsidRDefault="00000000" w:rsidRPr="00000000" w14:paraId="000004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0"/>
                <w:szCs w:val="20"/>
                <w:vertAlign w:val="baseline"/>
              </w:rPr>
            </w:pPr>
            <w:r w:rsidDel="00000000" w:rsidR="00000000" w:rsidRPr="00000000">
              <w:rPr>
                <w:rtl w:val="0"/>
              </w:rPr>
            </w:r>
          </w:p>
        </w:tc>
      </w:tr>
      <w:tr>
        <w:tc>
          <w:tcPr>
            <w:shd w:fill="f2f2f2" w:val="clear"/>
            <w:vAlign w:val="top"/>
          </w:tcPr>
          <w:p w:rsidR="00000000" w:rsidDel="00000000" w:rsidP="00000000" w:rsidRDefault="00000000" w:rsidRPr="00000000" w14:paraId="000004E0">
            <w:pPr>
              <w:jc w:val="both"/>
              <w:rPr>
                <w:b w:val="0"/>
                <w:sz w:val="20"/>
                <w:szCs w:val="20"/>
                <w:vertAlign w:val="baseline"/>
              </w:rPr>
            </w:pPr>
            <w:r w:rsidDel="00000000" w:rsidR="00000000" w:rsidRPr="00000000">
              <w:rPr>
                <w:b w:val="1"/>
                <w:sz w:val="20"/>
                <w:szCs w:val="20"/>
                <w:vertAlign w:val="baseline"/>
                <w:rtl w:val="0"/>
              </w:rPr>
              <w:t xml:space="preserve">- Weaknesses</w:t>
            </w:r>
            <w:r w:rsidDel="00000000" w:rsidR="00000000" w:rsidRPr="00000000">
              <w:rPr>
                <w:rtl w:val="0"/>
              </w:rPr>
            </w:r>
          </w:p>
          <w:p w:rsidR="00000000" w:rsidDel="00000000" w:rsidP="00000000" w:rsidRDefault="00000000" w:rsidRPr="00000000" w14:paraId="000004E1">
            <w:pPr>
              <w:jc w:val="both"/>
              <w:rPr>
                <w:b w:val="0"/>
                <w:sz w:val="20"/>
                <w:szCs w:val="20"/>
                <w:vertAlign w:val="baseline"/>
              </w:rPr>
            </w:pPr>
            <w:r w:rsidDel="00000000" w:rsidR="00000000" w:rsidRPr="00000000">
              <w:rPr>
                <w:rtl w:val="0"/>
              </w:rPr>
            </w:r>
          </w:p>
          <w:p w:rsidR="00000000" w:rsidDel="00000000" w:rsidP="00000000" w:rsidRDefault="00000000" w:rsidRPr="00000000" w14:paraId="000004E2">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E3">
            <w:pPr>
              <w:jc w:val="both"/>
              <w:rPr>
                <w:b w:val="0"/>
                <w:sz w:val="20"/>
                <w:szCs w:val="20"/>
                <w:vertAlign w:val="baseline"/>
              </w:rPr>
            </w:pPr>
            <w:r w:rsidDel="00000000" w:rsidR="00000000" w:rsidRPr="00000000">
              <w:rPr>
                <w:rtl w:val="0"/>
              </w:rPr>
            </w:r>
          </w:p>
        </w:tc>
        <w:tc>
          <w:tcPr>
            <w:vMerge w:val="continue"/>
            <w:vAlign w:val="top"/>
          </w:tcPr>
          <w:p w:rsidR="00000000" w:rsidDel="00000000" w:rsidP="00000000" w:rsidRDefault="00000000" w:rsidRPr="00000000" w14:paraId="000004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0"/>
                <w:szCs w:val="20"/>
                <w:vertAlign w:val="baseline"/>
              </w:rPr>
            </w:pPr>
            <w:r w:rsidDel="00000000" w:rsidR="00000000" w:rsidRPr="00000000">
              <w:rPr>
                <w:rtl w:val="0"/>
              </w:rPr>
            </w:r>
          </w:p>
        </w:tc>
      </w:tr>
    </w:tbl>
    <w:p w:rsidR="00000000" w:rsidDel="00000000" w:rsidP="00000000" w:rsidRDefault="00000000" w:rsidRPr="00000000" w14:paraId="000004E5">
      <w:pPr>
        <w:spacing w:after="200" w:line="276" w:lineRule="auto"/>
        <w:rPr>
          <w:sz w:val="20"/>
          <w:szCs w:val="20"/>
          <w:vertAlign w:val="baseline"/>
        </w:rPr>
      </w:pPr>
      <w:r w:rsidDel="00000000" w:rsidR="00000000" w:rsidRPr="00000000">
        <w:rPr>
          <w:rtl w:val="0"/>
        </w:rPr>
      </w:r>
    </w:p>
    <w:p w:rsidR="00000000" w:rsidDel="00000000" w:rsidP="00000000" w:rsidRDefault="00000000" w:rsidRPr="00000000" w14:paraId="000004E6">
      <w:pPr>
        <w:spacing w:after="200" w:line="276" w:lineRule="auto"/>
        <w:rPr>
          <w:sz w:val="20"/>
          <w:szCs w:val="20"/>
          <w:vertAlign w:val="baseline"/>
        </w:rPr>
      </w:pPr>
      <w:r w:rsidDel="00000000" w:rsidR="00000000" w:rsidRPr="00000000">
        <w:rPr>
          <w:rtl w:val="0"/>
        </w:rPr>
      </w:r>
    </w:p>
    <w:tbl>
      <w:tblPr>
        <w:tblStyle w:val="Table7"/>
        <w:tblW w:w="15614.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000"/>
      </w:tblPr>
      <w:tblGrid>
        <w:gridCol w:w="1708"/>
        <w:gridCol w:w="7614"/>
        <w:gridCol w:w="6292"/>
        <w:tblGridChange w:id="0">
          <w:tblGrid>
            <w:gridCol w:w="1708"/>
            <w:gridCol w:w="7614"/>
            <w:gridCol w:w="6292"/>
          </w:tblGrid>
        </w:tblGridChange>
      </w:tblGrid>
      <w:tr>
        <w:tc>
          <w:tcPr>
            <w:gridSpan w:val="3"/>
            <w:shd w:fill="f2f2f2" w:val="clear"/>
            <w:vAlign w:val="top"/>
          </w:tcPr>
          <w:p w:rsidR="00000000" w:rsidDel="00000000" w:rsidP="00000000" w:rsidRDefault="00000000" w:rsidRPr="00000000" w14:paraId="000004E7">
            <w:pPr>
              <w:spacing w:after="200" w:line="276" w:lineRule="auto"/>
              <w:rPr>
                <w:b w:val="0"/>
                <w:smallCaps w:val="0"/>
                <w:vertAlign w:val="baseline"/>
              </w:rPr>
            </w:pPr>
            <w:r w:rsidDel="00000000" w:rsidR="00000000" w:rsidRPr="00000000">
              <w:rPr>
                <w:b w:val="1"/>
                <w:smallCaps w:val="1"/>
                <w:vertAlign w:val="baseline"/>
                <w:rtl w:val="0"/>
              </w:rPr>
              <w:t xml:space="preserve">Design 4: XX</w:t>
            </w:r>
            <w:r w:rsidDel="00000000" w:rsidR="00000000" w:rsidRPr="00000000">
              <w:rPr>
                <w:rtl w:val="0"/>
              </w:rPr>
            </w:r>
          </w:p>
        </w:tc>
      </w:tr>
      <w:tr>
        <w:tc>
          <w:tcPr>
            <w:shd w:fill="f2f2f2" w:val="clear"/>
            <w:vAlign w:val="top"/>
          </w:tcPr>
          <w:p w:rsidR="00000000" w:rsidDel="00000000" w:rsidP="00000000" w:rsidRDefault="00000000" w:rsidRPr="00000000" w14:paraId="000004EA">
            <w:pPr>
              <w:jc w:val="both"/>
              <w:rPr>
                <w:b w:val="0"/>
                <w:sz w:val="20"/>
                <w:szCs w:val="20"/>
                <w:vertAlign w:val="baseline"/>
              </w:rPr>
            </w:pPr>
            <w:r w:rsidDel="00000000" w:rsidR="00000000" w:rsidRPr="00000000">
              <w:rPr>
                <w:b w:val="1"/>
                <w:sz w:val="20"/>
                <w:szCs w:val="20"/>
                <w:vertAlign w:val="baseline"/>
                <w:rtl w:val="0"/>
              </w:rPr>
              <w:t xml:space="preserve">Description</w:t>
            </w:r>
            <w:r w:rsidDel="00000000" w:rsidR="00000000" w:rsidRPr="00000000">
              <w:rPr>
                <w:rtl w:val="0"/>
              </w:rPr>
            </w:r>
          </w:p>
          <w:p w:rsidR="00000000" w:rsidDel="00000000" w:rsidP="00000000" w:rsidRDefault="00000000" w:rsidRPr="00000000" w14:paraId="000004EB">
            <w:pPr>
              <w:jc w:val="both"/>
              <w:rPr>
                <w:b w:val="0"/>
                <w:sz w:val="20"/>
                <w:szCs w:val="20"/>
                <w:vertAlign w:val="baseline"/>
              </w:rPr>
            </w:pPr>
            <w:r w:rsidDel="00000000" w:rsidR="00000000" w:rsidRPr="00000000">
              <w:rPr>
                <w:rtl w:val="0"/>
              </w:rPr>
            </w:r>
          </w:p>
          <w:p w:rsidR="00000000" w:rsidDel="00000000" w:rsidP="00000000" w:rsidRDefault="00000000" w:rsidRPr="00000000" w14:paraId="000004EC">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ED">
            <w:pPr>
              <w:jc w:val="both"/>
              <w:rPr>
                <w:b w:val="0"/>
                <w:sz w:val="20"/>
                <w:szCs w:val="20"/>
                <w:vertAlign w:val="baseline"/>
              </w:rPr>
            </w:pPr>
            <w:r w:rsidDel="00000000" w:rsidR="00000000" w:rsidRPr="00000000">
              <w:rPr>
                <w:b w:val="1"/>
                <w:sz w:val="20"/>
                <w:szCs w:val="20"/>
                <w:vertAlign w:val="baseline"/>
                <w:rtl w:val="0"/>
              </w:rPr>
              <w:t xml:space="preserve">Average dimensions:</w:t>
            </w:r>
            <w:r w:rsidDel="00000000" w:rsidR="00000000" w:rsidRPr="00000000">
              <w:rPr>
                <w:rtl w:val="0"/>
              </w:rPr>
            </w:r>
          </w:p>
          <w:p w:rsidR="00000000" w:rsidDel="00000000" w:rsidP="00000000" w:rsidRDefault="00000000" w:rsidRPr="00000000" w14:paraId="000004EE">
            <w:pPr>
              <w:jc w:val="both"/>
              <w:rPr>
                <w:b w:val="0"/>
                <w:sz w:val="20"/>
                <w:szCs w:val="20"/>
                <w:vertAlign w:val="baseline"/>
              </w:rPr>
            </w:pPr>
            <w:r w:rsidDel="00000000" w:rsidR="00000000" w:rsidRPr="00000000">
              <w:rPr>
                <w:b w:val="1"/>
                <w:sz w:val="20"/>
                <w:szCs w:val="20"/>
                <w:vertAlign w:val="baseline"/>
                <w:rtl w:val="0"/>
              </w:rPr>
              <w:t xml:space="preserve">Construction process:</w:t>
            </w:r>
            <w:r w:rsidDel="00000000" w:rsidR="00000000" w:rsidRPr="00000000">
              <w:rPr>
                <w:rtl w:val="0"/>
              </w:rPr>
            </w:r>
          </w:p>
          <w:p w:rsidR="00000000" w:rsidDel="00000000" w:rsidP="00000000" w:rsidRDefault="00000000" w:rsidRPr="00000000" w14:paraId="000004EF">
            <w:pPr>
              <w:jc w:val="both"/>
              <w:rPr>
                <w:b w:val="0"/>
                <w:sz w:val="20"/>
                <w:szCs w:val="20"/>
                <w:vertAlign w:val="baseline"/>
              </w:rPr>
            </w:pPr>
            <w:r w:rsidDel="00000000" w:rsidR="00000000" w:rsidRPr="00000000">
              <w:rPr>
                <w:b w:val="1"/>
                <w:sz w:val="20"/>
                <w:szCs w:val="20"/>
                <w:vertAlign w:val="baseline"/>
                <w:rtl w:val="0"/>
              </w:rPr>
              <w:t xml:space="preserve">Origin of materials:</w:t>
            </w:r>
            <w:r w:rsidDel="00000000" w:rsidR="00000000" w:rsidRPr="00000000">
              <w:rPr>
                <w:rtl w:val="0"/>
              </w:rPr>
            </w:r>
          </w:p>
          <w:p w:rsidR="00000000" w:rsidDel="00000000" w:rsidP="00000000" w:rsidRDefault="00000000" w:rsidRPr="00000000" w14:paraId="000004F0">
            <w:pPr>
              <w:jc w:val="both"/>
              <w:rPr>
                <w:b w:val="0"/>
                <w:sz w:val="20"/>
                <w:szCs w:val="20"/>
                <w:vertAlign w:val="baseline"/>
              </w:rPr>
            </w:pPr>
            <w:r w:rsidDel="00000000" w:rsidR="00000000" w:rsidRPr="00000000">
              <w:rPr>
                <w:b w:val="1"/>
                <w:sz w:val="20"/>
                <w:szCs w:val="20"/>
                <w:vertAlign w:val="baseline"/>
                <w:rtl w:val="0"/>
              </w:rPr>
              <w:t xml:space="preserve">Average lifetime: </w:t>
            </w:r>
            <w:r w:rsidDel="00000000" w:rsidR="00000000" w:rsidRPr="00000000">
              <w:rPr>
                <w:rtl w:val="0"/>
              </w:rPr>
            </w:r>
          </w:p>
          <w:p w:rsidR="00000000" w:rsidDel="00000000" w:rsidP="00000000" w:rsidRDefault="00000000" w:rsidRPr="00000000" w14:paraId="000004F1">
            <w:pPr>
              <w:jc w:val="both"/>
              <w:rPr>
                <w:b w:val="0"/>
                <w:sz w:val="20"/>
                <w:szCs w:val="20"/>
                <w:vertAlign w:val="baseline"/>
              </w:rPr>
            </w:pPr>
            <w:r w:rsidDel="00000000" w:rsidR="00000000" w:rsidRPr="00000000">
              <w:rPr>
                <w:b w:val="1"/>
                <w:sz w:val="20"/>
                <w:szCs w:val="20"/>
                <w:vertAlign w:val="baseline"/>
                <w:rtl w:val="0"/>
              </w:rPr>
              <w:t xml:space="preserve">Maintenance:</w:t>
            </w:r>
            <w:r w:rsidDel="00000000" w:rsidR="00000000" w:rsidRPr="00000000">
              <w:rPr>
                <w:rtl w:val="0"/>
              </w:rPr>
            </w:r>
          </w:p>
          <w:p w:rsidR="00000000" w:rsidDel="00000000" w:rsidP="00000000" w:rsidRDefault="00000000" w:rsidRPr="00000000" w14:paraId="000004F2">
            <w:pPr>
              <w:jc w:val="both"/>
              <w:rPr>
                <w:b w:val="1"/>
                <w:sz w:val="20"/>
                <w:szCs w:val="20"/>
                <w:vertAlign w:val="baseline"/>
              </w:rPr>
            </w:pPr>
            <w:r w:rsidDel="00000000" w:rsidR="00000000" w:rsidRPr="00000000">
              <w:rPr>
                <w:b w:val="1"/>
                <w:sz w:val="20"/>
                <w:szCs w:val="20"/>
                <w:vertAlign w:val="baseline"/>
                <w:rtl w:val="0"/>
              </w:rPr>
              <w:t xml:space="preserve">Cost:</w:t>
            </w:r>
          </w:p>
          <w:p w:rsidR="00000000" w:rsidDel="00000000" w:rsidP="00000000" w:rsidRDefault="00000000" w:rsidRPr="00000000" w14:paraId="000004F3">
            <w:pPr>
              <w:widowControl w:val="0"/>
              <w:spacing w:after="0" w:line="276" w:lineRule="auto"/>
              <w:rPr>
                <w:b w:val="1"/>
                <w:sz w:val="20"/>
                <w:szCs w:val="20"/>
              </w:rPr>
            </w:pPr>
            <w:r w:rsidDel="00000000" w:rsidR="00000000" w:rsidRPr="00000000">
              <w:rPr>
                <w:b w:val="1"/>
                <w:sz w:val="20"/>
                <w:szCs w:val="20"/>
                <w:rtl w:val="0"/>
              </w:rPr>
              <w:t xml:space="preserve">Time and labour required for the construction of a basic house:</w:t>
            </w:r>
          </w:p>
          <w:p w:rsidR="00000000" w:rsidDel="00000000" w:rsidP="00000000" w:rsidRDefault="00000000" w:rsidRPr="00000000" w14:paraId="000004F4">
            <w:pPr>
              <w:widowControl w:val="0"/>
              <w:spacing w:after="0" w:line="276" w:lineRule="auto"/>
              <w:rPr>
                <w:b w:val="1"/>
                <w:sz w:val="20"/>
                <w:szCs w:val="20"/>
              </w:rPr>
            </w:pPr>
            <w:r w:rsidDel="00000000" w:rsidR="00000000" w:rsidRPr="00000000">
              <w:rPr>
                <w:rtl w:val="0"/>
              </w:rPr>
            </w:r>
          </w:p>
        </w:tc>
        <w:tc>
          <w:tcPr>
            <w:vMerge w:val="restart"/>
            <w:vAlign w:val="top"/>
          </w:tcPr>
          <w:p w:rsidR="00000000" w:rsidDel="00000000" w:rsidP="00000000" w:rsidRDefault="00000000" w:rsidRPr="00000000" w14:paraId="000004F5">
            <w:pPr>
              <w:spacing w:after="200" w:line="276" w:lineRule="auto"/>
              <w:rPr>
                <w:b w:val="0"/>
                <w:sz w:val="20"/>
                <w:szCs w:val="20"/>
                <w:vertAlign w:val="baseline"/>
              </w:rPr>
            </w:pPr>
            <w:r w:rsidDel="00000000" w:rsidR="00000000" w:rsidRPr="00000000">
              <w:rPr>
                <w:b w:val="1"/>
                <w:sz w:val="20"/>
                <w:szCs w:val="20"/>
                <w:vertAlign w:val="baseline"/>
                <w:rtl w:val="0"/>
              </w:rPr>
              <w:t xml:space="preserve">Images</w:t>
            </w:r>
            <w:r w:rsidDel="00000000" w:rsidR="00000000" w:rsidRPr="00000000">
              <w:rPr>
                <w:rtl w:val="0"/>
              </w:rPr>
            </w:r>
          </w:p>
          <w:p w:rsidR="00000000" w:rsidDel="00000000" w:rsidP="00000000" w:rsidRDefault="00000000" w:rsidRPr="00000000" w14:paraId="000004F6">
            <w:pPr>
              <w:spacing w:after="200" w:line="276" w:lineRule="auto"/>
              <w:rPr>
                <w:b w:val="0"/>
                <w:sz w:val="20"/>
                <w:szCs w:val="20"/>
                <w:vertAlign w:val="baseline"/>
              </w:rPr>
            </w:pPr>
            <w:r w:rsidDel="00000000" w:rsidR="00000000" w:rsidRPr="00000000">
              <w:rPr>
                <w:rtl w:val="0"/>
              </w:rPr>
            </w:r>
          </w:p>
        </w:tc>
      </w:tr>
      <w:tr>
        <w:tc>
          <w:tcPr>
            <w:shd w:fill="f2f2f2" w:val="clear"/>
            <w:vAlign w:val="top"/>
          </w:tcPr>
          <w:p w:rsidR="00000000" w:rsidDel="00000000" w:rsidP="00000000" w:rsidRDefault="00000000" w:rsidRPr="00000000" w14:paraId="000004F7">
            <w:pPr>
              <w:jc w:val="both"/>
              <w:rPr>
                <w:b w:val="0"/>
                <w:sz w:val="20"/>
                <w:szCs w:val="20"/>
                <w:vertAlign w:val="baseline"/>
              </w:rPr>
            </w:pPr>
            <w:r w:rsidDel="00000000" w:rsidR="00000000" w:rsidRPr="00000000">
              <w:rPr>
                <w:b w:val="1"/>
                <w:sz w:val="20"/>
                <w:szCs w:val="20"/>
                <w:vertAlign w:val="baseline"/>
                <w:rtl w:val="0"/>
              </w:rPr>
              <w:t xml:space="preserve">Construction elements </w:t>
            </w:r>
            <w:r w:rsidDel="00000000" w:rsidR="00000000" w:rsidRPr="00000000">
              <w:rPr>
                <w:rtl w:val="0"/>
              </w:rPr>
            </w:r>
          </w:p>
          <w:p w:rsidR="00000000" w:rsidDel="00000000" w:rsidP="00000000" w:rsidRDefault="00000000" w:rsidRPr="00000000" w14:paraId="000004F8">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4F9">
            <w:pPr>
              <w:jc w:val="both"/>
              <w:rPr>
                <w:sz w:val="20"/>
                <w:szCs w:val="20"/>
                <w:vertAlign w:val="baseline"/>
              </w:rPr>
            </w:pPr>
            <w:r w:rsidDel="00000000" w:rsidR="00000000" w:rsidRPr="00000000">
              <w:rPr>
                <w:b w:val="1"/>
                <w:sz w:val="20"/>
                <w:szCs w:val="20"/>
                <w:vertAlign w:val="baseline"/>
                <w:rtl w:val="0"/>
              </w:rPr>
              <w:t xml:space="preserve">Foundation/base course:</w:t>
            </w:r>
            <w:r w:rsidDel="00000000" w:rsidR="00000000" w:rsidRPr="00000000">
              <w:rPr>
                <w:rtl w:val="0"/>
              </w:rPr>
            </w:r>
          </w:p>
          <w:p w:rsidR="00000000" w:rsidDel="00000000" w:rsidP="00000000" w:rsidRDefault="00000000" w:rsidRPr="00000000" w14:paraId="000004FA">
            <w:pPr>
              <w:jc w:val="both"/>
              <w:rPr>
                <w:sz w:val="20"/>
                <w:szCs w:val="20"/>
                <w:vertAlign w:val="baseline"/>
              </w:rPr>
            </w:pPr>
            <w:r w:rsidDel="00000000" w:rsidR="00000000" w:rsidRPr="00000000">
              <w:rPr>
                <w:b w:val="1"/>
                <w:sz w:val="20"/>
                <w:szCs w:val="20"/>
                <w:vertAlign w:val="baseline"/>
                <w:rtl w:val="0"/>
              </w:rPr>
              <w:t xml:space="preserve">Structure: </w:t>
            </w:r>
            <w:r w:rsidDel="00000000" w:rsidR="00000000" w:rsidRPr="00000000">
              <w:rPr>
                <w:rtl w:val="0"/>
              </w:rPr>
            </w:r>
          </w:p>
          <w:p w:rsidR="00000000" w:rsidDel="00000000" w:rsidP="00000000" w:rsidRDefault="00000000" w:rsidRPr="00000000" w14:paraId="000004FB">
            <w:pPr>
              <w:jc w:val="both"/>
              <w:rPr>
                <w:sz w:val="20"/>
                <w:szCs w:val="20"/>
                <w:vertAlign w:val="baseline"/>
              </w:rPr>
            </w:pPr>
            <w:r w:rsidDel="00000000" w:rsidR="00000000" w:rsidRPr="00000000">
              <w:rPr>
                <w:b w:val="1"/>
                <w:sz w:val="20"/>
                <w:szCs w:val="20"/>
                <w:vertAlign w:val="baseline"/>
                <w:rtl w:val="0"/>
              </w:rPr>
              <w:t xml:space="preserve">Walls and partitions: </w:t>
            </w:r>
            <w:r w:rsidDel="00000000" w:rsidR="00000000" w:rsidRPr="00000000">
              <w:rPr>
                <w:rtl w:val="0"/>
              </w:rPr>
            </w:r>
          </w:p>
          <w:p w:rsidR="00000000" w:rsidDel="00000000" w:rsidP="00000000" w:rsidRDefault="00000000" w:rsidRPr="00000000" w14:paraId="000004FC">
            <w:pPr>
              <w:spacing w:after="80" w:lineRule="auto"/>
              <w:jc w:val="both"/>
              <w:rPr>
                <w:sz w:val="20"/>
                <w:szCs w:val="20"/>
                <w:vertAlign w:val="baseline"/>
              </w:rPr>
            </w:pPr>
            <w:r w:rsidDel="00000000" w:rsidR="00000000" w:rsidRPr="00000000">
              <w:rPr>
                <w:b w:val="1"/>
                <w:sz w:val="20"/>
                <w:szCs w:val="20"/>
                <w:vertAlign w:val="baseline"/>
                <w:rtl w:val="0"/>
              </w:rPr>
              <w:t xml:space="preserve">Roof structure: </w:t>
            </w:r>
            <w:r w:rsidDel="00000000" w:rsidR="00000000" w:rsidRPr="00000000">
              <w:rPr>
                <w:rtl w:val="0"/>
              </w:rPr>
            </w:r>
          </w:p>
          <w:p w:rsidR="00000000" w:rsidDel="00000000" w:rsidP="00000000" w:rsidRDefault="00000000" w:rsidRPr="00000000" w14:paraId="000004FD">
            <w:pPr>
              <w:jc w:val="both"/>
              <w:rPr>
                <w:sz w:val="20"/>
                <w:szCs w:val="20"/>
                <w:vertAlign w:val="baseline"/>
              </w:rPr>
            </w:pPr>
            <w:r w:rsidDel="00000000" w:rsidR="00000000" w:rsidRPr="00000000">
              <w:rPr>
                <w:b w:val="1"/>
                <w:sz w:val="20"/>
                <w:szCs w:val="20"/>
                <w:vertAlign w:val="baseline"/>
                <w:rtl w:val="0"/>
              </w:rPr>
              <w:t xml:space="preserve">Roof covering: </w:t>
            </w:r>
            <w:r w:rsidDel="00000000" w:rsidR="00000000" w:rsidRPr="00000000">
              <w:rPr>
                <w:rtl w:val="0"/>
              </w:rPr>
            </w:r>
          </w:p>
          <w:p w:rsidR="00000000" w:rsidDel="00000000" w:rsidP="00000000" w:rsidRDefault="00000000" w:rsidRPr="00000000" w14:paraId="000004FE">
            <w:pPr>
              <w:rPr>
                <w:sz w:val="20"/>
                <w:szCs w:val="20"/>
                <w:vertAlign w:val="baseline"/>
              </w:rPr>
            </w:pPr>
            <w:r w:rsidDel="00000000" w:rsidR="00000000" w:rsidRPr="00000000">
              <w:rPr>
                <w:b w:val="1"/>
                <w:sz w:val="20"/>
                <w:szCs w:val="20"/>
                <w:vertAlign w:val="baseline"/>
                <w:rtl w:val="0"/>
              </w:rPr>
              <w:t xml:space="preserve">Floors: </w:t>
            </w:r>
            <w:r w:rsidDel="00000000" w:rsidR="00000000" w:rsidRPr="00000000">
              <w:rPr>
                <w:rtl w:val="0"/>
              </w:rPr>
            </w:r>
          </w:p>
          <w:p w:rsidR="00000000" w:rsidDel="00000000" w:rsidP="00000000" w:rsidRDefault="00000000" w:rsidRPr="00000000" w14:paraId="000004FF">
            <w:pPr>
              <w:jc w:val="both"/>
              <w:rPr>
                <w:sz w:val="20"/>
                <w:szCs w:val="20"/>
                <w:vertAlign w:val="baseline"/>
              </w:rPr>
            </w:pPr>
            <w:r w:rsidDel="00000000" w:rsidR="00000000" w:rsidRPr="00000000">
              <w:rPr>
                <w:b w:val="1"/>
                <w:sz w:val="20"/>
                <w:szCs w:val="20"/>
                <w:vertAlign w:val="baseline"/>
                <w:rtl w:val="0"/>
              </w:rPr>
              <w:t xml:space="preserve">Openings: </w:t>
            </w:r>
            <w:r w:rsidDel="00000000" w:rsidR="00000000" w:rsidRPr="00000000">
              <w:rPr>
                <w:rtl w:val="0"/>
              </w:rPr>
            </w:r>
          </w:p>
          <w:p w:rsidR="00000000" w:rsidDel="00000000" w:rsidP="00000000" w:rsidRDefault="00000000" w:rsidRPr="00000000" w14:paraId="00000500">
            <w:pPr>
              <w:jc w:val="both"/>
              <w:rPr>
                <w:sz w:val="20"/>
                <w:szCs w:val="20"/>
                <w:vertAlign w:val="baseline"/>
              </w:rPr>
            </w:pPr>
            <w:r w:rsidDel="00000000" w:rsidR="00000000" w:rsidRPr="00000000">
              <w:rPr>
                <w:b w:val="1"/>
                <w:sz w:val="20"/>
                <w:szCs w:val="20"/>
                <w:vertAlign w:val="baseline"/>
                <w:rtl w:val="0"/>
              </w:rPr>
              <w:t xml:space="preserve">Finishing</w:t>
            </w:r>
            <w:r w:rsidDel="00000000" w:rsidR="00000000" w:rsidRPr="00000000">
              <w:rPr>
                <w:sz w:val="20"/>
                <w:szCs w:val="20"/>
                <w:vertAlign w:val="baseline"/>
                <w:rtl w:val="0"/>
              </w:rPr>
              <w:t xml:space="preserve">: </w:t>
            </w:r>
          </w:p>
          <w:p w:rsidR="00000000" w:rsidDel="00000000" w:rsidP="00000000" w:rsidRDefault="00000000" w:rsidRPr="00000000" w14:paraId="00000501">
            <w:pPr>
              <w:jc w:val="both"/>
              <w:rPr>
                <w:sz w:val="20"/>
                <w:szCs w:val="20"/>
                <w:vertAlign w:val="baseline"/>
              </w:rPr>
            </w:pPr>
            <w:r w:rsidDel="00000000" w:rsidR="00000000" w:rsidRPr="00000000">
              <w:rPr>
                <w:b w:val="1"/>
                <w:sz w:val="20"/>
                <w:szCs w:val="20"/>
                <w:vertAlign w:val="baseline"/>
                <w:rtl w:val="0"/>
              </w:rPr>
              <w:t xml:space="preserve">Interior/exterior furniture:</w:t>
            </w:r>
            <w:r w:rsidDel="00000000" w:rsidR="00000000" w:rsidRPr="00000000">
              <w:rPr>
                <w:rtl w:val="0"/>
              </w:rPr>
            </w:r>
          </w:p>
        </w:tc>
        <w:tc>
          <w:tcPr>
            <w:vMerge w:val="continue"/>
            <w:vAlign w:val="top"/>
          </w:tcPr>
          <w:p w:rsidR="00000000" w:rsidDel="00000000" w:rsidP="00000000" w:rsidRDefault="00000000" w:rsidRPr="00000000" w14:paraId="000005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c>
          <w:tcPr>
            <w:shd w:fill="f2f2f2" w:val="clear"/>
            <w:vAlign w:val="top"/>
          </w:tcPr>
          <w:p w:rsidR="00000000" w:rsidDel="00000000" w:rsidP="00000000" w:rsidRDefault="00000000" w:rsidRPr="00000000" w14:paraId="00000503">
            <w:pPr>
              <w:jc w:val="both"/>
              <w:rPr>
                <w:b w:val="0"/>
                <w:sz w:val="20"/>
                <w:szCs w:val="20"/>
                <w:vertAlign w:val="baseline"/>
              </w:rPr>
            </w:pPr>
            <w:r w:rsidDel="00000000" w:rsidR="00000000" w:rsidRPr="00000000">
              <w:rPr>
                <w:b w:val="1"/>
                <w:sz w:val="20"/>
                <w:szCs w:val="20"/>
                <w:vertAlign w:val="baseline"/>
                <w:rtl w:val="0"/>
              </w:rPr>
              <w:t xml:space="preserve">+ Strengths </w:t>
            </w:r>
            <w:r w:rsidDel="00000000" w:rsidR="00000000" w:rsidRPr="00000000">
              <w:rPr>
                <w:rtl w:val="0"/>
              </w:rPr>
            </w:r>
          </w:p>
          <w:p w:rsidR="00000000" w:rsidDel="00000000" w:rsidP="00000000" w:rsidRDefault="00000000" w:rsidRPr="00000000" w14:paraId="00000504">
            <w:pPr>
              <w:jc w:val="both"/>
              <w:rPr>
                <w:b w:val="0"/>
                <w:sz w:val="20"/>
                <w:szCs w:val="20"/>
                <w:vertAlign w:val="baseline"/>
              </w:rPr>
            </w:pPr>
            <w:r w:rsidDel="00000000" w:rsidR="00000000" w:rsidRPr="00000000">
              <w:rPr>
                <w:rtl w:val="0"/>
              </w:rPr>
            </w:r>
          </w:p>
          <w:p w:rsidR="00000000" w:rsidDel="00000000" w:rsidP="00000000" w:rsidRDefault="00000000" w:rsidRPr="00000000" w14:paraId="00000505">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506">
            <w:pPr>
              <w:jc w:val="both"/>
              <w:rPr>
                <w:b w:val="0"/>
                <w:sz w:val="20"/>
                <w:szCs w:val="20"/>
                <w:vertAlign w:val="baseline"/>
              </w:rPr>
            </w:pPr>
            <w:r w:rsidDel="00000000" w:rsidR="00000000" w:rsidRPr="00000000">
              <w:rPr>
                <w:rtl w:val="0"/>
              </w:rPr>
            </w:r>
          </w:p>
        </w:tc>
        <w:tc>
          <w:tcPr>
            <w:vMerge w:val="continue"/>
            <w:vAlign w:val="top"/>
          </w:tcPr>
          <w:p w:rsidR="00000000" w:rsidDel="00000000" w:rsidP="00000000" w:rsidRDefault="00000000" w:rsidRPr="00000000" w14:paraId="000005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0"/>
                <w:szCs w:val="20"/>
                <w:vertAlign w:val="baseline"/>
              </w:rPr>
            </w:pPr>
            <w:r w:rsidDel="00000000" w:rsidR="00000000" w:rsidRPr="00000000">
              <w:rPr>
                <w:rtl w:val="0"/>
              </w:rPr>
            </w:r>
          </w:p>
        </w:tc>
      </w:tr>
      <w:tr>
        <w:tc>
          <w:tcPr>
            <w:shd w:fill="f2f2f2" w:val="clear"/>
            <w:vAlign w:val="top"/>
          </w:tcPr>
          <w:p w:rsidR="00000000" w:rsidDel="00000000" w:rsidP="00000000" w:rsidRDefault="00000000" w:rsidRPr="00000000" w14:paraId="00000508">
            <w:pPr>
              <w:jc w:val="both"/>
              <w:rPr>
                <w:b w:val="0"/>
                <w:sz w:val="20"/>
                <w:szCs w:val="20"/>
                <w:vertAlign w:val="baseline"/>
              </w:rPr>
            </w:pPr>
            <w:r w:rsidDel="00000000" w:rsidR="00000000" w:rsidRPr="00000000">
              <w:rPr>
                <w:b w:val="1"/>
                <w:sz w:val="20"/>
                <w:szCs w:val="20"/>
                <w:vertAlign w:val="baseline"/>
                <w:rtl w:val="0"/>
              </w:rPr>
              <w:t xml:space="preserve">- Weaknesses</w:t>
            </w:r>
            <w:r w:rsidDel="00000000" w:rsidR="00000000" w:rsidRPr="00000000">
              <w:rPr>
                <w:rtl w:val="0"/>
              </w:rPr>
            </w:r>
          </w:p>
          <w:p w:rsidR="00000000" w:rsidDel="00000000" w:rsidP="00000000" w:rsidRDefault="00000000" w:rsidRPr="00000000" w14:paraId="00000509">
            <w:pPr>
              <w:jc w:val="both"/>
              <w:rPr>
                <w:b w:val="0"/>
                <w:sz w:val="20"/>
                <w:szCs w:val="20"/>
                <w:vertAlign w:val="baseline"/>
              </w:rPr>
            </w:pPr>
            <w:r w:rsidDel="00000000" w:rsidR="00000000" w:rsidRPr="00000000">
              <w:rPr>
                <w:rtl w:val="0"/>
              </w:rPr>
            </w:r>
          </w:p>
          <w:p w:rsidR="00000000" w:rsidDel="00000000" w:rsidP="00000000" w:rsidRDefault="00000000" w:rsidRPr="00000000" w14:paraId="0000050A">
            <w:pPr>
              <w:jc w:val="both"/>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50B">
            <w:pPr>
              <w:jc w:val="both"/>
              <w:rPr>
                <w:b w:val="0"/>
                <w:sz w:val="20"/>
                <w:szCs w:val="20"/>
                <w:vertAlign w:val="baseline"/>
              </w:rPr>
            </w:pPr>
            <w:r w:rsidDel="00000000" w:rsidR="00000000" w:rsidRPr="00000000">
              <w:rPr>
                <w:rtl w:val="0"/>
              </w:rPr>
            </w:r>
          </w:p>
        </w:tc>
        <w:tc>
          <w:tcPr>
            <w:vMerge w:val="continue"/>
            <w:vAlign w:val="top"/>
          </w:tcPr>
          <w:p w:rsidR="00000000" w:rsidDel="00000000" w:rsidP="00000000" w:rsidRDefault="00000000" w:rsidRPr="00000000" w14:paraId="000005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0"/>
                <w:szCs w:val="20"/>
                <w:vertAlign w:val="baseline"/>
              </w:rPr>
            </w:pPr>
            <w:r w:rsidDel="00000000" w:rsidR="00000000" w:rsidRPr="00000000">
              <w:rPr>
                <w:rtl w:val="0"/>
              </w:rPr>
            </w:r>
          </w:p>
        </w:tc>
      </w:tr>
    </w:tbl>
    <w:p w:rsidR="00000000" w:rsidDel="00000000" w:rsidP="00000000" w:rsidRDefault="00000000" w:rsidRPr="00000000" w14:paraId="0000050D">
      <w:pPr>
        <w:spacing w:after="200" w:line="276" w:lineRule="auto"/>
        <w:rPr>
          <w:sz w:val="20"/>
          <w:szCs w:val="20"/>
          <w:vertAlign w:val="baseline"/>
        </w:rPr>
      </w:pPr>
      <w:r w:rsidDel="00000000" w:rsidR="00000000" w:rsidRPr="00000000">
        <w:rPr>
          <w:rtl w:val="0"/>
        </w:rPr>
      </w:r>
    </w:p>
    <w:p w:rsidR="00000000" w:rsidDel="00000000" w:rsidP="00000000" w:rsidRDefault="00000000" w:rsidRPr="00000000" w14:paraId="0000050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smallCaps w:val="1"/>
          <w:color w:val="4472c4"/>
        </w:rPr>
      </w:pPr>
      <w:r w:rsidDel="00000000" w:rsidR="00000000" w:rsidRPr="00000000">
        <w:rPr>
          <w:b w:val="1"/>
          <w:smallCaps w:val="1"/>
          <w:color w:val="4472c4"/>
          <w:rtl w:val="0"/>
        </w:rPr>
        <w:t xml:space="preserve">3.11. Accessibility</w:t>
      </w:r>
    </w:p>
    <w:p w:rsidR="00000000" w:rsidDel="00000000" w:rsidP="00000000" w:rsidRDefault="00000000" w:rsidRPr="00000000" w14:paraId="0000050F">
      <w:pPr>
        <w:rPr>
          <w:sz w:val="20"/>
          <w:szCs w:val="20"/>
        </w:rPr>
      </w:pPr>
      <w:r w:rsidDel="00000000" w:rsidR="00000000" w:rsidRPr="00000000">
        <w:rPr>
          <w:i w:val="1"/>
          <w:sz w:val="18"/>
          <w:szCs w:val="18"/>
          <w:rtl w:val="0"/>
        </w:rPr>
        <w:t xml:space="preserve">Where to find the information: Form 3.2, question 6.1</w:t>
      </w:r>
      <w:r w:rsidDel="00000000" w:rsidR="00000000" w:rsidRPr="00000000">
        <w:rPr>
          <w:rtl w:val="0"/>
        </w:rPr>
      </w:r>
    </w:p>
    <w:p w:rsidR="00000000" w:rsidDel="00000000" w:rsidP="00000000" w:rsidRDefault="00000000" w:rsidRPr="00000000" w14:paraId="00000510">
      <w:pPr>
        <w:spacing w:after="200" w:line="276" w:lineRule="auto"/>
        <w:rPr>
          <w:sz w:val="20"/>
          <w:szCs w:val="20"/>
        </w:rPr>
      </w:pPr>
      <w:r w:rsidDel="00000000" w:rsidR="00000000" w:rsidRPr="00000000">
        <w:rPr>
          <w:rtl w:val="0"/>
        </w:rPr>
      </w:r>
    </w:p>
    <w:p w:rsidR="00000000" w:rsidDel="00000000" w:rsidP="00000000" w:rsidRDefault="00000000" w:rsidRPr="00000000" w14:paraId="00000511">
      <w:pPr>
        <w:spacing w:after="200" w:line="276" w:lineRule="auto"/>
        <w:rPr>
          <w:sz w:val="20"/>
          <w:szCs w:val="20"/>
        </w:rPr>
      </w:pPr>
      <w:r w:rsidDel="00000000" w:rsidR="00000000" w:rsidRPr="00000000">
        <w:rPr>
          <w:b w:val="1"/>
          <w:smallCaps w:val="1"/>
          <w:color w:val="4472c4"/>
          <w:rtl w:val="0"/>
        </w:rPr>
        <w:t xml:space="preserve">3.12. Vegetation</w:t>
      </w:r>
      <w:r w:rsidDel="00000000" w:rsidR="00000000" w:rsidRPr="00000000">
        <w:rPr>
          <w:rtl w:val="0"/>
        </w:rPr>
      </w:r>
    </w:p>
    <w:p w:rsidR="00000000" w:rsidDel="00000000" w:rsidP="00000000" w:rsidRDefault="00000000" w:rsidRPr="00000000" w14:paraId="00000512">
      <w:pPr>
        <w:rPr>
          <w:i w:val="1"/>
          <w:sz w:val="18"/>
          <w:szCs w:val="18"/>
        </w:rPr>
      </w:pPr>
      <w:r w:rsidDel="00000000" w:rsidR="00000000" w:rsidRPr="00000000">
        <w:rPr>
          <w:i w:val="1"/>
          <w:sz w:val="18"/>
          <w:szCs w:val="18"/>
          <w:rtl w:val="0"/>
        </w:rPr>
        <w:t xml:space="preserve">Where to find the information: Form 4.2, question 3.8</w:t>
      </w:r>
    </w:p>
    <w:p w:rsidR="00000000" w:rsidDel="00000000" w:rsidP="00000000" w:rsidRDefault="00000000" w:rsidRPr="00000000" w14:paraId="00000513">
      <w:pPr>
        <w:rPr>
          <w:i w:val="1"/>
          <w:sz w:val="18"/>
          <w:szCs w:val="18"/>
        </w:rPr>
      </w:pPr>
      <w:r w:rsidDel="00000000" w:rsidR="00000000" w:rsidRPr="00000000">
        <w:rPr>
          <w:rtl w:val="0"/>
        </w:rPr>
      </w:r>
    </w:p>
    <w:p w:rsidR="00000000" w:rsidDel="00000000" w:rsidP="00000000" w:rsidRDefault="00000000" w:rsidRPr="00000000" w14:paraId="00000514">
      <w:pPr>
        <w:spacing w:after="200" w:line="276" w:lineRule="auto"/>
        <w:rPr>
          <w:b w:val="0"/>
          <w:smallCaps w:val="0"/>
          <w:color w:val="4472c4"/>
          <w:vertAlign w:val="baseline"/>
        </w:rPr>
      </w:pPr>
      <w:r w:rsidDel="00000000" w:rsidR="00000000" w:rsidRPr="00000000">
        <w:rPr>
          <w:b w:val="1"/>
          <w:smallCaps w:val="1"/>
          <w:color w:val="4472c4"/>
          <w:vertAlign w:val="baseline"/>
          <w:rtl w:val="0"/>
        </w:rPr>
        <w:t xml:space="preserve">Knowledge, attitude, believes or practices related to housing</w:t>
      </w:r>
      <w:r w:rsidDel="00000000" w:rsidR="00000000" w:rsidRPr="00000000">
        <w:rPr>
          <w:rtl w:val="0"/>
        </w:rPr>
      </w:r>
    </w:p>
    <w:p w:rsidR="00000000" w:rsidDel="00000000" w:rsidP="00000000" w:rsidRDefault="00000000" w:rsidRPr="00000000" w14:paraId="00000515">
      <w:pPr>
        <w:rPr>
          <w:b w:val="0"/>
          <w:smallCaps w:val="0"/>
          <w:color w:val="4472c4"/>
          <w:sz w:val="20"/>
          <w:szCs w:val="20"/>
          <w:vertAlign w:val="baseline"/>
        </w:rPr>
      </w:pPr>
      <w:r w:rsidDel="00000000" w:rsidR="00000000" w:rsidRPr="00000000">
        <w:rPr>
          <w:rtl w:val="0"/>
        </w:rPr>
      </w:r>
    </w:p>
    <w:p w:rsidR="00000000" w:rsidDel="00000000" w:rsidP="00000000" w:rsidRDefault="00000000" w:rsidRPr="00000000" w14:paraId="00000516">
      <w:pPr>
        <w:rPr>
          <w:b w:val="0"/>
          <w:smallCaps w:val="0"/>
          <w:color w:val="4472c4"/>
          <w:sz w:val="20"/>
          <w:szCs w:val="20"/>
          <w:vertAlign w:val="baseline"/>
        </w:rPr>
      </w:pPr>
      <w:r w:rsidDel="00000000" w:rsidR="00000000" w:rsidRPr="00000000">
        <w:rPr>
          <w:rtl w:val="0"/>
        </w:rPr>
      </w:r>
    </w:p>
    <w:p w:rsidR="00000000" w:rsidDel="00000000" w:rsidP="00000000" w:rsidRDefault="00000000" w:rsidRPr="00000000" w14:paraId="00000517">
      <w:pPr>
        <w:spacing w:after="200" w:line="276" w:lineRule="auto"/>
        <w:rPr>
          <w:b w:val="0"/>
          <w:smallCaps w:val="0"/>
          <w:color w:val="00b050"/>
          <w:vertAlign w:val="baseline"/>
        </w:rPr>
      </w:pPr>
      <w:r w:rsidDel="00000000" w:rsidR="00000000" w:rsidRPr="00000000">
        <w:rPr>
          <w:rtl w:val="0"/>
        </w:rPr>
      </w:r>
    </w:p>
    <w:p w:rsidR="00000000" w:rsidDel="00000000" w:rsidP="00000000" w:rsidRDefault="00000000" w:rsidRPr="00000000" w14:paraId="00000518">
      <w:pPr>
        <w:pBdr>
          <w:bottom w:color="00b050" w:space="1" w:sz="18" w:val="single"/>
        </w:pBdr>
        <w:rPr>
          <w:b w:val="0"/>
          <w:smallCaps w:val="0"/>
          <w:color w:val="4472c4"/>
          <w:vertAlign w:val="baseline"/>
        </w:rPr>
      </w:pPr>
      <w:r w:rsidDel="00000000" w:rsidR="00000000" w:rsidRPr="00000000">
        <w:br w:type="page"/>
      </w:r>
      <w:r w:rsidDel="00000000" w:rsidR="00000000" w:rsidRPr="00000000">
        <w:rPr>
          <w:b w:val="1"/>
          <w:smallCaps w:val="1"/>
          <w:color w:val="00b050"/>
          <w:vertAlign w:val="baseline"/>
          <w:rtl w:val="0"/>
        </w:rPr>
        <w:t xml:space="preserve">4. Productio</w:t>
      </w:r>
      <w:r w:rsidDel="00000000" w:rsidR="00000000" w:rsidRPr="00000000">
        <w:rPr>
          <w:b w:val="1"/>
          <w:smallCaps w:val="1"/>
          <w:color w:val="00b050"/>
          <w:rtl w:val="0"/>
        </w:rPr>
        <w:t xml:space="preserve">n</w:t>
      </w:r>
      <w:r w:rsidDel="00000000" w:rsidR="00000000" w:rsidRPr="00000000">
        <w:rPr>
          <w:b w:val="1"/>
          <w:smallCaps w:val="1"/>
          <w:color w:val="00b050"/>
          <w:vertAlign w:val="baseline"/>
          <w:rtl w:val="0"/>
        </w:rPr>
        <w:t xml:space="preserve"> of housing / access to housing</w:t>
      </w:r>
      <w:r w:rsidDel="00000000" w:rsidR="00000000" w:rsidRPr="00000000">
        <w:rPr>
          <w:rtl w:val="0"/>
        </w:rPr>
      </w:r>
    </w:p>
    <w:p w:rsidR="00000000" w:rsidDel="00000000" w:rsidP="00000000" w:rsidRDefault="00000000" w:rsidRPr="00000000" w14:paraId="0000051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smallCaps w:val="1"/>
          <w:color w:val="4472c4"/>
        </w:rPr>
      </w:pPr>
      <w:r w:rsidDel="00000000" w:rsidR="00000000" w:rsidRPr="00000000">
        <w:rPr>
          <w:b w:val="1"/>
          <w:smallCaps w:val="1"/>
          <w:color w:val="4472c4"/>
          <w:rtl w:val="0"/>
        </w:rPr>
        <w:t xml:space="preserve">4.1. Financing of construction / rental</w:t>
      </w:r>
    </w:p>
    <w:p w:rsidR="00000000" w:rsidDel="00000000" w:rsidP="00000000" w:rsidRDefault="00000000" w:rsidRPr="00000000" w14:paraId="0000051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pPr>
      <w:r w:rsidDel="00000000" w:rsidR="00000000" w:rsidRPr="00000000">
        <w:rPr>
          <w:i w:val="1"/>
          <w:sz w:val="18"/>
          <w:szCs w:val="18"/>
          <w:rtl w:val="0"/>
        </w:rPr>
        <w:t xml:space="preserve">Where to find the information: Form 2, question 13.1 / 13.2 / 13.3 / 13.4 / 14.5 + Form 3.1, question 5.25 / 5.26 + Form 4.1, question 6.3 / 11.</w:t>
      </w:r>
      <w:sdt>
        <w:sdtPr>
          <w:tag w:val="goog_rdk_38"/>
        </w:sdtPr>
        <w:sdtContent>
          <w:ins w:author="julien hosta" w:id="14" w:date="2021-07-12T09:40:43Z">
            <w:r w:rsidDel="00000000" w:rsidR="00000000" w:rsidRPr="00000000">
              <w:rPr>
                <w:i w:val="1"/>
                <w:sz w:val="18"/>
                <w:szCs w:val="18"/>
                <w:rtl w:val="0"/>
              </w:rPr>
              <w:t xml:space="preserve">20</w:t>
            </w:r>
          </w:ins>
        </w:sdtContent>
      </w:sdt>
      <w:sdt>
        <w:sdtPr>
          <w:tag w:val="goog_rdk_39"/>
        </w:sdtPr>
        <w:sdtContent>
          <w:del w:author="julien hosta" w:id="14" w:date="2021-07-12T09:40:43Z">
            <w:r w:rsidDel="00000000" w:rsidR="00000000" w:rsidRPr="00000000">
              <w:rPr>
                <w:i w:val="1"/>
                <w:sz w:val="18"/>
                <w:szCs w:val="18"/>
                <w:rtl w:val="0"/>
              </w:rPr>
              <w:delText xml:space="preserve">15</w:delText>
            </w:r>
          </w:del>
        </w:sdtContent>
      </w:sdt>
      <w:sdt>
        <w:sdtPr>
          <w:tag w:val="goog_rdk_40"/>
        </w:sdtPr>
        <w:sdtContent>
          <w:ins w:author="julien hosta" w:id="14" w:date="2021-07-12T09:40:43Z">
            <w:r w:rsidDel="00000000" w:rsidR="00000000" w:rsidRPr="00000000">
              <w:rPr>
                <w:i w:val="1"/>
                <w:sz w:val="18"/>
                <w:szCs w:val="18"/>
                <w:rtl w:val="0"/>
              </w:rPr>
              <w:t xml:space="preserve">/11.24</w:t>
            </w:r>
          </w:ins>
        </w:sdtContent>
      </w:sdt>
      <w:r w:rsidDel="00000000" w:rsidR="00000000" w:rsidRPr="00000000">
        <w:rPr>
          <w:i w:val="1"/>
          <w:sz w:val="18"/>
          <w:szCs w:val="18"/>
          <w:rtl w:val="0"/>
        </w:rPr>
        <w:t xml:space="preserve">  + Form 5.1, question 5.2 + Form 6, questions 7</w:t>
      </w:r>
      <w:r w:rsidDel="00000000" w:rsidR="00000000" w:rsidRPr="00000000">
        <w:rPr>
          <w:rtl w:val="0"/>
        </w:rPr>
      </w:r>
    </w:p>
    <w:p w:rsidR="00000000" w:rsidDel="00000000" w:rsidP="00000000" w:rsidRDefault="00000000" w:rsidRPr="00000000" w14:paraId="0000051B">
      <w:pPr>
        <w:spacing w:after="200" w:line="276" w:lineRule="auto"/>
        <w:rPr>
          <w:b w:val="1"/>
          <w:smallCaps w:val="1"/>
          <w:color w:val="4472c4"/>
        </w:rPr>
      </w:pPr>
      <w:r w:rsidDel="00000000" w:rsidR="00000000" w:rsidRPr="00000000">
        <w:rPr>
          <w:rtl w:val="0"/>
        </w:rPr>
      </w:r>
    </w:p>
    <w:p w:rsidR="00000000" w:rsidDel="00000000" w:rsidP="00000000" w:rsidRDefault="00000000" w:rsidRPr="00000000" w14:paraId="0000051C">
      <w:pPr>
        <w:spacing w:after="200" w:line="276" w:lineRule="auto"/>
        <w:rPr>
          <w:color w:val="4472c4"/>
        </w:rPr>
      </w:pPr>
      <w:r w:rsidDel="00000000" w:rsidR="00000000" w:rsidRPr="00000000">
        <w:rPr>
          <w:b w:val="1"/>
          <w:smallCaps w:val="1"/>
          <w:color w:val="4472c4"/>
          <w:rtl w:val="0"/>
        </w:rPr>
        <w:t xml:space="preserve">4.2. Solidarity mechanisms in construction or access to housing</w:t>
      </w:r>
      <w:r w:rsidDel="00000000" w:rsidR="00000000" w:rsidRPr="00000000">
        <w:rPr>
          <w:rtl w:val="0"/>
        </w:rPr>
      </w:r>
    </w:p>
    <w:p w:rsidR="00000000" w:rsidDel="00000000" w:rsidP="00000000" w:rsidRDefault="00000000" w:rsidRPr="00000000" w14:paraId="0000051D">
      <w:pPr>
        <w:rPr>
          <w:i w:val="1"/>
          <w:sz w:val="18"/>
          <w:szCs w:val="18"/>
        </w:rPr>
      </w:pPr>
      <w:r w:rsidDel="00000000" w:rsidR="00000000" w:rsidRPr="00000000">
        <w:rPr>
          <w:i w:val="1"/>
          <w:sz w:val="18"/>
          <w:szCs w:val="18"/>
          <w:rtl w:val="0"/>
        </w:rPr>
        <w:t xml:space="preserve">Where to find the information: Form 2, question 13.5 + Form 4.1, question 6.3 + Form 6, question 4.16</w:t>
      </w:r>
    </w:p>
    <w:p w:rsidR="00000000" w:rsidDel="00000000" w:rsidP="00000000" w:rsidRDefault="00000000" w:rsidRPr="00000000" w14:paraId="0000051E">
      <w:pPr>
        <w:rPr>
          <w:i w:val="1"/>
          <w:sz w:val="18"/>
          <w:szCs w:val="18"/>
        </w:rPr>
      </w:pPr>
      <w:r w:rsidDel="00000000" w:rsidR="00000000" w:rsidRPr="00000000">
        <w:rPr>
          <w:rtl w:val="0"/>
        </w:rPr>
      </w:r>
    </w:p>
    <w:p w:rsidR="00000000" w:rsidDel="00000000" w:rsidP="00000000" w:rsidRDefault="00000000" w:rsidRPr="00000000" w14:paraId="0000051F">
      <w:pPr>
        <w:spacing w:after="200" w:line="276" w:lineRule="auto"/>
        <w:rPr>
          <w:sz w:val="20"/>
          <w:szCs w:val="20"/>
          <w:vertAlign w:val="baseline"/>
        </w:rPr>
      </w:pPr>
      <w:r w:rsidDel="00000000" w:rsidR="00000000" w:rsidRPr="00000000">
        <w:rPr>
          <w:b w:val="1"/>
          <w:smallCaps w:val="1"/>
          <w:color w:val="4472c4"/>
          <w:rtl w:val="0"/>
        </w:rPr>
        <w:t xml:space="preserve">4.3. </w:t>
      </w:r>
      <w:r w:rsidDel="00000000" w:rsidR="00000000" w:rsidRPr="00000000">
        <w:rPr>
          <w:b w:val="1"/>
          <w:smallCaps w:val="1"/>
          <w:color w:val="4472c4"/>
          <w:vertAlign w:val="baseline"/>
          <w:rtl w:val="0"/>
        </w:rPr>
        <w:t xml:space="preserve">Season for construction</w:t>
      </w:r>
      <w:r w:rsidDel="00000000" w:rsidR="00000000" w:rsidRPr="00000000">
        <w:rPr>
          <w:rtl w:val="0"/>
        </w:rPr>
      </w:r>
    </w:p>
    <w:p w:rsidR="00000000" w:rsidDel="00000000" w:rsidP="00000000" w:rsidRDefault="00000000" w:rsidRPr="00000000" w14:paraId="00000520">
      <w:pPr>
        <w:rPr>
          <w:i w:val="1"/>
          <w:sz w:val="18"/>
          <w:szCs w:val="18"/>
        </w:rPr>
      </w:pPr>
      <w:r w:rsidDel="00000000" w:rsidR="00000000" w:rsidRPr="00000000">
        <w:rPr>
          <w:i w:val="1"/>
          <w:sz w:val="18"/>
          <w:szCs w:val="18"/>
          <w:rtl w:val="0"/>
        </w:rPr>
        <w:t xml:space="preserve">Where to find the information: Form 2, question 10.1 + Form 3.1, question 6.3 + Form 5.2, question 5.2 / 5.3</w:t>
      </w:r>
    </w:p>
    <w:p w:rsidR="00000000" w:rsidDel="00000000" w:rsidP="00000000" w:rsidRDefault="00000000" w:rsidRPr="00000000" w14:paraId="00000521">
      <w:pPr>
        <w:rPr>
          <w:i w:val="1"/>
          <w:sz w:val="18"/>
          <w:szCs w:val="18"/>
        </w:rPr>
      </w:pPr>
      <w:r w:rsidDel="00000000" w:rsidR="00000000" w:rsidRPr="00000000">
        <w:rPr>
          <w:rtl w:val="0"/>
        </w:rPr>
      </w:r>
    </w:p>
    <w:p w:rsidR="00000000" w:rsidDel="00000000" w:rsidP="00000000" w:rsidRDefault="00000000" w:rsidRPr="00000000" w14:paraId="00000522">
      <w:pPr>
        <w:rPr>
          <w:i w:val="1"/>
          <w:sz w:val="18"/>
          <w:szCs w:val="18"/>
        </w:rPr>
      </w:pPr>
      <w:r w:rsidDel="00000000" w:rsidR="00000000" w:rsidRPr="00000000">
        <w:rPr>
          <w:b w:val="1"/>
          <w:smallCaps w:val="1"/>
          <w:color w:val="4472c4"/>
          <w:rtl w:val="0"/>
        </w:rPr>
        <w:t xml:space="preserve">4.4. Persons involved</w:t>
      </w:r>
      <w:r w:rsidDel="00000000" w:rsidR="00000000" w:rsidRPr="00000000">
        <w:rPr>
          <w:b w:val="1"/>
          <w:smallCaps w:val="1"/>
          <w:color w:val="4472c4"/>
          <w:vertAlign w:val="baseline"/>
          <w:rtl w:val="0"/>
        </w:rPr>
        <w:t xml:space="preserve"> in construction </w:t>
      </w:r>
      <w:r w:rsidDel="00000000" w:rsidR="00000000" w:rsidRPr="00000000">
        <w:rPr>
          <w:rtl w:val="0"/>
        </w:rPr>
      </w:r>
    </w:p>
    <w:p w:rsidR="00000000" w:rsidDel="00000000" w:rsidP="00000000" w:rsidRDefault="00000000" w:rsidRPr="00000000" w14:paraId="00000523">
      <w:pPr>
        <w:rPr>
          <w:b w:val="1"/>
          <w:smallCaps w:val="1"/>
        </w:rPr>
      </w:pPr>
      <w:r w:rsidDel="00000000" w:rsidR="00000000" w:rsidRPr="00000000">
        <w:rPr>
          <w:i w:val="1"/>
          <w:sz w:val="18"/>
          <w:szCs w:val="18"/>
          <w:rtl w:val="0"/>
        </w:rPr>
        <w:t xml:space="preserve">Where to find the information: Form 2, question 10.2 / 10.3 / 10.4 / 10.5 / 12.1 / 12.2  + Form 3.1, question 6.8 / 6.9 / 6.10 + Form 3.1, question 6.1 / 6.2  / 6.6 + Form 3.2, question 6.12 + Form 4.1, question 6.1 / 6.2 + Form 5.1, question 4 / 5.3 / 5.4 + Form 5.2, question 5.1 / 5.2 / 5.3 / 5.4 / 5.5 / 5.6 / 5.7 / 5.8 / 5.9/  5.11 / 5.12 / 5.13 / 5.14 / 5.15 / 5.16 / 5.17 / 5.18 + Form 6, questions 8</w:t>
      </w:r>
      <w:r w:rsidDel="00000000" w:rsidR="00000000" w:rsidRPr="00000000">
        <w:rPr>
          <w:rtl w:val="0"/>
        </w:rPr>
      </w:r>
    </w:p>
    <w:p w:rsidR="00000000" w:rsidDel="00000000" w:rsidP="00000000" w:rsidRDefault="00000000" w:rsidRPr="00000000" w14:paraId="0000052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1"/>
          <w:smallCaps w:val="1"/>
        </w:rPr>
      </w:pPr>
      <w:r w:rsidDel="00000000" w:rsidR="00000000" w:rsidRPr="00000000">
        <w:rPr>
          <w:b w:val="1"/>
          <w:smallCaps w:val="1"/>
          <w:rtl w:val="0"/>
        </w:rPr>
        <w:t xml:space="preserve">4.4.1. Suppliers of materials</w:t>
      </w:r>
    </w:p>
    <w:p w:rsidR="00000000" w:rsidDel="00000000" w:rsidP="00000000" w:rsidRDefault="00000000" w:rsidRPr="00000000" w14:paraId="0000052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1"/>
          <w:smallCaps w:val="1"/>
        </w:rPr>
      </w:pPr>
      <w:r w:rsidDel="00000000" w:rsidR="00000000" w:rsidRPr="00000000">
        <w:rPr>
          <w:rtl w:val="0"/>
        </w:rPr>
      </w:r>
    </w:p>
    <w:p w:rsidR="00000000" w:rsidDel="00000000" w:rsidP="00000000" w:rsidRDefault="00000000" w:rsidRPr="00000000" w14:paraId="00000526">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1"/>
          <w:smallCaps w:val="1"/>
        </w:rPr>
      </w:pPr>
      <w:r w:rsidDel="00000000" w:rsidR="00000000" w:rsidRPr="00000000">
        <w:rPr>
          <w:b w:val="1"/>
          <w:smallCaps w:val="1"/>
          <w:rtl w:val="0"/>
        </w:rPr>
        <w:t xml:space="preserve">4.4.2. Skilled persons and description of participation</w:t>
      </w:r>
    </w:p>
    <w:p w:rsidR="00000000" w:rsidDel="00000000" w:rsidP="00000000" w:rsidRDefault="00000000" w:rsidRPr="00000000" w14:paraId="00000527">
      <w:pPr>
        <w:spacing w:after="80" w:lineRule="auto"/>
        <w:rPr>
          <w:b w:val="0"/>
          <w:sz w:val="20"/>
          <w:szCs w:val="20"/>
          <w:vertAlign w:val="baseline"/>
        </w:rPr>
      </w:pPr>
      <w:r w:rsidDel="00000000" w:rsidR="00000000" w:rsidRPr="00000000">
        <w:rPr>
          <w:b w:val="1"/>
          <w:sz w:val="20"/>
          <w:szCs w:val="20"/>
          <w:vertAlign w:val="baseline"/>
          <w:rtl w:val="0"/>
        </w:rPr>
        <w:t xml:space="preserve">Number of masons / bricklayers / labourers / carpenters </w:t>
      </w:r>
      <w:r w:rsidDel="00000000" w:rsidR="00000000" w:rsidRPr="00000000">
        <w:rPr>
          <w:b w:val="1"/>
          <w:sz w:val="20"/>
          <w:szCs w:val="20"/>
          <w:rtl w:val="0"/>
        </w:rPr>
        <w:t xml:space="preserve">/ artisans</w:t>
      </w:r>
      <w:r w:rsidDel="00000000" w:rsidR="00000000" w:rsidRPr="00000000">
        <w:rPr>
          <w:b w:val="1"/>
          <w:sz w:val="20"/>
          <w:szCs w:val="20"/>
          <w:vertAlign w:val="baseline"/>
          <w:rtl w:val="0"/>
        </w:rPr>
        <w:t xml:space="preserve">… </w:t>
      </w:r>
      <w:r w:rsidDel="00000000" w:rsidR="00000000" w:rsidRPr="00000000">
        <w:rPr>
          <w:rtl w:val="0"/>
        </w:rPr>
      </w:r>
    </w:p>
    <w:p w:rsidR="00000000" w:rsidDel="00000000" w:rsidP="00000000" w:rsidRDefault="00000000" w:rsidRPr="00000000" w14:paraId="00000528">
      <w:pPr>
        <w:spacing w:after="80" w:lineRule="auto"/>
        <w:rPr>
          <w:sz w:val="20"/>
          <w:szCs w:val="20"/>
          <w:vertAlign w:val="baseline"/>
        </w:rPr>
      </w:pPr>
      <w:r w:rsidDel="00000000" w:rsidR="00000000" w:rsidRPr="00000000">
        <w:rPr>
          <w:rtl w:val="0"/>
        </w:rPr>
      </w:r>
    </w:p>
    <w:p w:rsidR="00000000" w:rsidDel="00000000" w:rsidP="00000000" w:rsidRDefault="00000000" w:rsidRPr="00000000" w14:paraId="00000529">
      <w:pPr>
        <w:spacing w:after="80" w:lineRule="auto"/>
        <w:rPr>
          <w:b w:val="0"/>
          <w:sz w:val="20"/>
          <w:szCs w:val="20"/>
          <w:vertAlign w:val="baseline"/>
        </w:rPr>
      </w:pPr>
      <w:r w:rsidDel="00000000" w:rsidR="00000000" w:rsidRPr="00000000">
        <w:rPr>
          <w:b w:val="1"/>
          <w:sz w:val="20"/>
          <w:szCs w:val="20"/>
          <w:vertAlign w:val="baseline"/>
          <w:rtl w:val="0"/>
        </w:rPr>
        <w:t xml:space="preserve">Training and learning (training institutions, N</w:t>
      </w:r>
      <w:r w:rsidDel="00000000" w:rsidR="00000000" w:rsidRPr="00000000">
        <w:rPr>
          <w:b w:val="1"/>
          <w:sz w:val="20"/>
          <w:szCs w:val="20"/>
          <w:rtl w:val="0"/>
        </w:rPr>
        <w:t xml:space="preserve">GOs, Government, agencies)</w:t>
      </w:r>
      <w:r w:rsidDel="00000000" w:rsidR="00000000" w:rsidRPr="00000000">
        <w:rPr>
          <w:rtl w:val="0"/>
        </w:rPr>
      </w:r>
    </w:p>
    <w:p w:rsidR="00000000" w:rsidDel="00000000" w:rsidP="00000000" w:rsidRDefault="00000000" w:rsidRPr="00000000" w14:paraId="0000052A">
      <w:pPr>
        <w:spacing w:after="0" w:line="240" w:lineRule="auto"/>
        <w:rPr>
          <w:sz w:val="20"/>
          <w:szCs w:val="20"/>
          <w:vertAlign w:val="baseline"/>
        </w:rPr>
      </w:pPr>
      <w:r w:rsidDel="00000000" w:rsidR="00000000" w:rsidRPr="00000000">
        <w:rPr>
          <w:rtl w:val="0"/>
        </w:rPr>
      </w:r>
    </w:p>
    <w:p w:rsidR="00000000" w:rsidDel="00000000" w:rsidP="00000000" w:rsidRDefault="00000000" w:rsidRPr="00000000" w14:paraId="0000052B">
      <w:pPr>
        <w:spacing w:after="0" w:line="240" w:lineRule="auto"/>
        <w:rPr>
          <w:sz w:val="20"/>
          <w:szCs w:val="20"/>
          <w:vertAlign w:val="baseline"/>
        </w:rPr>
      </w:pPr>
      <w:r w:rsidDel="00000000" w:rsidR="00000000" w:rsidRPr="00000000">
        <w:rPr>
          <w:rtl w:val="0"/>
        </w:rPr>
      </w:r>
    </w:p>
    <w:p w:rsidR="00000000" w:rsidDel="00000000" w:rsidP="00000000" w:rsidRDefault="00000000" w:rsidRPr="00000000" w14:paraId="0000052C">
      <w:pPr>
        <w:rPr>
          <w:b w:val="0"/>
          <w:sz w:val="20"/>
          <w:szCs w:val="20"/>
          <w:vertAlign w:val="baseline"/>
        </w:rPr>
      </w:pPr>
      <w:r w:rsidDel="00000000" w:rsidR="00000000" w:rsidRPr="00000000">
        <w:rPr>
          <w:b w:val="1"/>
          <w:sz w:val="20"/>
          <w:szCs w:val="20"/>
          <w:vertAlign w:val="baseline"/>
          <w:rtl w:val="0"/>
        </w:rPr>
        <w:t xml:space="preserve">Participation of </w:t>
      </w:r>
      <w:r w:rsidDel="00000000" w:rsidR="00000000" w:rsidRPr="00000000">
        <w:rPr>
          <w:b w:val="1"/>
          <w:sz w:val="20"/>
          <w:szCs w:val="20"/>
          <w:rtl w:val="0"/>
        </w:rPr>
        <w:t xml:space="preserve">artisans </w:t>
      </w:r>
      <w:r w:rsidDel="00000000" w:rsidR="00000000" w:rsidRPr="00000000">
        <w:rPr>
          <w:b w:val="1"/>
          <w:sz w:val="20"/>
          <w:szCs w:val="20"/>
          <w:vertAlign w:val="baseline"/>
          <w:rtl w:val="0"/>
        </w:rPr>
        <w:t xml:space="preserve">in design </w:t>
      </w:r>
      <w:r w:rsidDel="00000000" w:rsidR="00000000" w:rsidRPr="00000000">
        <w:rPr>
          <w:rtl w:val="0"/>
        </w:rPr>
      </w:r>
    </w:p>
    <w:p w:rsidR="00000000" w:rsidDel="00000000" w:rsidP="00000000" w:rsidRDefault="00000000" w:rsidRPr="00000000" w14:paraId="0000052D">
      <w:pPr>
        <w:rPr>
          <w:sz w:val="20"/>
          <w:szCs w:val="20"/>
        </w:rPr>
      </w:pPr>
      <w:r w:rsidDel="00000000" w:rsidR="00000000" w:rsidRPr="00000000">
        <w:rPr>
          <w:rtl w:val="0"/>
        </w:rPr>
      </w:r>
    </w:p>
    <w:p w:rsidR="00000000" w:rsidDel="00000000" w:rsidP="00000000" w:rsidRDefault="00000000" w:rsidRPr="00000000" w14:paraId="0000052E">
      <w:pPr>
        <w:rPr>
          <w:sz w:val="20"/>
          <w:szCs w:val="20"/>
        </w:rPr>
      </w:pPr>
      <w:r w:rsidDel="00000000" w:rsidR="00000000" w:rsidRPr="00000000">
        <w:rPr>
          <w:b w:val="1"/>
          <w:sz w:val="20"/>
          <w:szCs w:val="20"/>
          <w:rtl w:val="0"/>
        </w:rPr>
        <w:t xml:space="preserve">Supervision of works </w:t>
      </w:r>
      <w:r w:rsidDel="00000000" w:rsidR="00000000" w:rsidRPr="00000000">
        <w:rPr>
          <w:rtl w:val="0"/>
        </w:rPr>
      </w:r>
    </w:p>
    <w:p w:rsidR="00000000" w:rsidDel="00000000" w:rsidP="00000000" w:rsidRDefault="00000000" w:rsidRPr="00000000" w14:paraId="0000052F">
      <w:pPr>
        <w:rPr>
          <w:sz w:val="20"/>
          <w:szCs w:val="20"/>
        </w:rPr>
      </w:pPr>
      <w:r w:rsidDel="00000000" w:rsidR="00000000" w:rsidRPr="00000000">
        <w:rPr>
          <w:rtl w:val="0"/>
        </w:rPr>
      </w:r>
    </w:p>
    <w:p w:rsidR="00000000" w:rsidDel="00000000" w:rsidP="00000000" w:rsidRDefault="00000000" w:rsidRPr="00000000" w14:paraId="00000530">
      <w:pPr>
        <w:rPr>
          <w:b w:val="0"/>
          <w:sz w:val="20"/>
          <w:szCs w:val="20"/>
          <w:vertAlign w:val="baseline"/>
        </w:rPr>
      </w:pPr>
      <w:r w:rsidDel="00000000" w:rsidR="00000000" w:rsidRPr="00000000">
        <w:rPr>
          <w:b w:val="1"/>
          <w:sz w:val="20"/>
          <w:szCs w:val="20"/>
          <w:vertAlign w:val="baseline"/>
          <w:rtl w:val="0"/>
        </w:rPr>
        <w:t xml:space="preserve">Association of tradespeople</w:t>
      </w:r>
      <w:r w:rsidDel="00000000" w:rsidR="00000000" w:rsidRPr="00000000">
        <w:rPr>
          <w:rtl w:val="0"/>
        </w:rPr>
      </w:r>
    </w:p>
    <w:p w:rsidR="00000000" w:rsidDel="00000000" w:rsidP="00000000" w:rsidRDefault="00000000" w:rsidRPr="00000000" w14:paraId="00000531">
      <w:pPr>
        <w:rPr>
          <w:b w:val="0"/>
          <w:sz w:val="20"/>
          <w:szCs w:val="20"/>
          <w:vertAlign w:val="baseline"/>
        </w:rPr>
      </w:pPr>
      <w:r w:rsidDel="00000000" w:rsidR="00000000" w:rsidRPr="00000000">
        <w:rPr>
          <w:rtl w:val="0"/>
        </w:rPr>
      </w:r>
    </w:p>
    <w:p w:rsidR="00000000" w:rsidDel="00000000" w:rsidP="00000000" w:rsidRDefault="00000000" w:rsidRPr="00000000" w14:paraId="00000532">
      <w:pPr>
        <w:spacing w:after="80" w:lineRule="auto"/>
        <w:rPr>
          <w:b w:val="0"/>
          <w:sz w:val="20"/>
          <w:szCs w:val="20"/>
          <w:vertAlign w:val="baseline"/>
        </w:rPr>
      </w:pPr>
      <w:r w:rsidDel="00000000" w:rsidR="00000000" w:rsidRPr="00000000">
        <w:rPr>
          <w:b w:val="1"/>
          <w:sz w:val="20"/>
          <w:szCs w:val="20"/>
          <w:vertAlign w:val="baseline"/>
          <w:rtl w:val="0"/>
        </w:rPr>
        <w:t xml:space="preserve">Payment system</w:t>
      </w:r>
      <w:r w:rsidDel="00000000" w:rsidR="00000000" w:rsidRPr="00000000">
        <w:rPr>
          <w:rtl w:val="0"/>
        </w:rPr>
      </w:r>
    </w:p>
    <w:p w:rsidR="00000000" w:rsidDel="00000000" w:rsidP="00000000" w:rsidRDefault="00000000" w:rsidRPr="00000000" w14:paraId="00000533">
      <w:pPr>
        <w:spacing w:after="80" w:lineRule="auto"/>
        <w:rPr>
          <w:b w:val="0"/>
          <w:sz w:val="20"/>
          <w:szCs w:val="20"/>
          <w:vertAlign w:val="baseline"/>
        </w:rPr>
      </w:pPr>
      <w:r w:rsidDel="00000000" w:rsidR="00000000" w:rsidRPr="00000000">
        <w:rPr>
          <w:rtl w:val="0"/>
        </w:rPr>
      </w:r>
    </w:p>
    <w:p w:rsidR="00000000" w:rsidDel="00000000" w:rsidP="00000000" w:rsidRDefault="00000000" w:rsidRPr="00000000" w14:paraId="00000534">
      <w:pPr>
        <w:spacing w:after="80" w:lineRule="auto"/>
        <w:rPr>
          <w:b w:val="0"/>
          <w:sz w:val="20"/>
          <w:szCs w:val="20"/>
          <w:vertAlign w:val="baseline"/>
        </w:rPr>
      </w:pPr>
      <w:r w:rsidDel="00000000" w:rsidR="00000000" w:rsidRPr="00000000">
        <w:rPr>
          <w:rtl w:val="0"/>
        </w:rPr>
      </w:r>
    </w:p>
    <w:p w:rsidR="00000000" w:rsidDel="00000000" w:rsidP="00000000" w:rsidRDefault="00000000" w:rsidRPr="00000000" w14:paraId="00000535">
      <w:pPr>
        <w:spacing w:after="80" w:lineRule="auto"/>
        <w:rPr>
          <w:b w:val="1"/>
          <w:sz w:val="20"/>
          <w:szCs w:val="20"/>
        </w:rPr>
      </w:pPr>
      <w:r w:rsidDel="00000000" w:rsidR="00000000" w:rsidRPr="00000000">
        <w:rPr>
          <w:b w:val="1"/>
          <w:sz w:val="20"/>
          <w:szCs w:val="20"/>
          <w:vertAlign w:val="baseline"/>
          <w:rtl w:val="0"/>
        </w:rPr>
        <w:t xml:space="preserve">Cost of labour </w:t>
      </w:r>
      <w:r w:rsidDel="00000000" w:rsidR="00000000" w:rsidRPr="00000000">
        <w:rPr>
          <w:rtl w:val="0"/>
        </w:rPr>
      </w:r>
    </w:p>
    <w:p w:rsidR="00000000" w:rsidDel="00000000" w:rsidP="00000000" w:rsidRDefault="00000000" w:rsidRPr="00000000" w14:paraId="00000536">
      <w:pPr>
        <w:spacing w:after="80" w:lineRule="auto"/>
        <w:rPr>
          <w:b w:val="1"/>
          <w:sz w:val="20"/>
          <w:szCs w:val="20"/>
        </w:rPr>
      </w:pPr>
      <w:r w:rsidDel="00000000" w:rsidR="00000000" w:rsidRPr="00000000">
        <w:rPr>
          <w:rtl w:val="0"/>
        </w:rPr>
      </w:r>
    </w:p>
    <w:p w:rsidR="00000000" w:rsidDel="00000000" w:rsidP="00000000" w:rsidRDefault="00000000" w:rsidRPr="00000000" w14:paraId="00000537">
      <w:pPr>
        <w:spacing w:after="80" w:lineRule="auto"/>
        <w:rPr>
          <w:b w:val="1"/>
          <w:sz w:val="20"/>
          <w:szCs w:val="20"/>
        </w:rPr>
      </w:pPr>
      <w:r w:rsidDel="00000000" w:rsidR="00000000" w:rsidRPr="00000000">
        <w:rPr>
          <w:rtl w:val="0"/>
        </w:rPr>
      </w:r>
    </w:p>
    <w:p w:rsidR="00000000" w:rsidDel="00000000" w:rsidP="00000000" w:rsidRDefault="00000000" w:rsidRPr="00000000" w14:paraId="00000538">
      <w:pPr>
        <w:spacing w:after="80" w:lineRule="auto"/>
        <w:rPr>
          <w:b w:val="1"/>
          <w:sz w:val="20"/>
          <w:szCs w:val="20"/>
        </w:rPr>
      </w:pPr>
      <w:r w:rsidDel="00000000" w:rsidR="00000000" w:rsidRPr="00000000">
        <w:rPr>
          <w:b w:val="1"/>
          <w:sz w:val="20"/>
          <w:szCs w:val="20"/>
          <w:rtl w:val="0"/>
        </w:rPr>
        <w:t xml:space="preserve">Women in construction</w:t>
      </w:r>
    </w:p>
    <w:p w:rsidR="00000000" w:rsidDel="00000000" w:rsidP="00000000" w:rsidRDefault="00000000" w:rsidRPr="00000000" w14:paraId="00000539">
      <w:pPr>
        <w:spacing w:after="80" w:lineRule="auto"/>
        <w:rPr>
          <w:b w:val="1"/>
          <w:sz w:val="20"/>
          <w:szCs w:val="20"/>
        </w:rPr>
      </w:pPr>
      <w:r w:rsidDel="00000000" w:rsidR="00000000" w:rsidRPr="00000000">
        <w:rPr>
          <w:rtl w:val="0"/>
        </w:rPr>
      </w:r>
    </w:p>
    <w:p w:rsidR="00000000" w:rsidDel="00000000" w:rsidP="00000000" w:rsidRDefault="00000000" w:rsidRPr="00000000" w14:paraId="0000053A">
      <w:pPr>
        <w:spacing w:after="80" w:lineRule="auto"/>
        <w:rPr>
          <w:b w:val="1"/>
          <w:sz w:val="20"/>
          <w:szCs w:val="20"/>
        </w:rPr>
      </w:pPr>
      <w:r w:rsidDel="00000000" w:rsidR="00000000" w:rsidRPr="00000000">
        <w:rPr>
          <w:rtl w:val="0"/>
        </w:rPr>
      </w:r>
    </w:p>
    <w:p w:rsidR="00000000" w:rsidDel="00000000" w:rsidP="00000000" w:rsidRDefault="00000000" w:rsidRPr="00000000" w14:paraId="0000053B">
      <w:pPr>
        <w:rPr>
          <w:b w:val="1"/>
          <w:smallCaps w:val="1"/>
        </w:rPr>
      </w:pPr>
      <w:r w:rsidDel="00000000" w:rsidR="00000000" w:rsidRPr="00000000">
        <w:rPr>
          <w:b w:val="1"/>
          <w:smallCaps w:val="1"/>
          <w:rtl w:val="0"/>
        </w:rPr>
        <w:t xml:space="preserve">4.4.3. Unskilled persons (family members / community)</w:t>
      </w:r>
    </w:p>
    <w:p w:rsidR="00000000" w:rsidDel="00000000" w:rsidP="00000000" w:rsidRDefault="00000000" w:rsidRPr="00000000" w14:paraId="0000053C">
      <w:pPr>
        <w:rPr>
          <w:sz w:val="18"/>
          <w:szCs w:val="18"/>
        </w:rPr>
      </w:pPr>
      <w:r w:rsidDel="00000000" w:rsidR="00000000" w:rsidRPr="00000000">
        <w:rPr>
          <w:sz w:val="18"/>
          <w:szCs w:val="18"/>
          <w:rtl w:val="0"/>
        </w:rPr>
        <w:t xml:space="preserve">Including tasks other than construction itself (e.g. cooking for the artisans…) </w:t>
      </w:r>
    </w:p>
    <w:p w:rsidR="00000000" w:rsidDel="00000000" w:rsidP="00000000" w:rsidRDefault="00000000" w:rsidRPr="00000000" w14:paraId="0000053D">
      <w:pPr>
        <w:spacing w:after="200" w:line="240" w:lineRule="auto"/>
        <w:ind w:left="720" w:firstLine="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3E">
      <w:pPr>
        <w:spacing w:after="200" w:line="240" w:lineRule="auto"/>
        <w:ind w:left="0" w:firstLine="0"/>
        <w:rPr>
          <w:i w:val="1"/>
          <w:sz w:val="18"/>
          <w:szCs w:val="18"/>
        </w:rPr>
      </w:pPr>
      <w:r w:rsidDel="00000000" w:rsidR="00000000" w:rsidRPr="00000000">
        <w:rPr>
          <w:b w:val="1"/>
          <w:smallCaps w:val="1"/>
          <w:rtl w:val="0"/>
        </w:rPr>
        <w:t xml:space="preserve">4.4.4 Others- Municipality, ward, private sector</w:t>
      </w:r>
      <w:r w:rsidDel="00000000" w:rsidR="00000000" w:rsidRPr="00000000">
        <w:rPr>
          <w:rtl w:val="0"/>
        </w:rPr>
      </w:r>
    </w:p>
    <w:p w:rsidR="00000000" w:rsidDel="00000000" w:rsidP="00000000" w:rsidRDefault="00000000" w:rsidRPr="00000000" w14:paraId="0000053F">
      <w:pPr>
        <w:spacing w:after="0" w:line="240" w:lineRule="auto"/>
        <w:rPr>
          <w:sz w:val="20"/>
          <w:szCs w:val="20"/>
        </w:rPr>
      </w:pPr>
      <w:r w:rsidDel="00000000" w:rsidR="00000000" w:rsidRPr="00000000">
        <w:rPr>
          <w:rtl w:val="0"/>
        </w:rPr>
      </w:r>
    </w:p>
    <w:p w:rsidR="00000000" w:rsidDel="00000000" w:rsidP="00000000" w:rsidRDefault="00000000" w:rsidRPr="00000000" w14:paraId="0000054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20"/>
          <w:szCs w:val="20"/>
        </w:rPr>
      </w:pPr>
      <w:r w:rsidDel="00000000" w:rsidR="00000000" w:rsidRPr="00000000">
        <w:rPr>
          <w:b w:val="1"/>
          <w:smallCaps w:val="1"/>
          <w:color w:val="4472c4"/>
          <w:rtl w:val="0"/>
        </w:rPr>
        <w:t xml:space="preserve">4.5. Difficulties found in construction </w:t>
      </w:r>
      <w:r w:rsidDel="00000000" w:rsidR="00000000" w:rsidRPr="00000000">
        <w:rPr>
          <w:rtl w:val="0"/>
        </w:rPr>
      </w:r>
    </w:p>
    <w:p w:rsidR="00000000" w:rsidDel="00000000" w:rsidP="00000000" w:rsidRDefault="00000000" w:rsidRPr="00000000" w14:paraId="00000541">
      <w:pPr>
        <w:rPr>
          <w:sz w:val="20"/>
          <w:szCs w:val="20"/>
        </w:rPr>
      </w:pPr>
      <w:r w:rsidDel="00000000" w:rsidR="00000000" w:rsidRPr="00000000">
        <w:rPr>
          <w:i w:val="1"/>
          <w:sz w:val="18"/>
          <w:szCs w:val="18"/>
          <w:rtl w:val="0"/>
        </w:rPr>
        <w:t xml:space="preserve">Where to find the information: Form 2, question 10.6 + Form 3.1, question 6.5 / 6.7 + Form 3.2, question 6.12 / 6.13 +</w:t>
      </w:r>
      <w:sdt>
        <w:sdtPr>
          <w:tag w:val="goog_rdk_41"/>
        </w:sdtPr>
        <w:sdtContent>
          <w:ins w:author="julien hosta" w:id="15" w:date="2021-07-12T10:36:58Z">
            <w:r w:rsidDel="00000000" w:rsidR="00000000" w:rsidRPr="00000000">
              <w:rPr>
                <w:i w:val="1"/>
                <w:sz w:val="18"/>
                <w:szCs w:val="18"/>
                <w:rtl w:val="0"/>
              </w:rPr>
              <w:t xml:space="preserve"> Form 4, questions 11.21 + </w:t>
            </w:r>
          </w:ins>
        </w:sdtContent>
      </w:sdt>
      <w:r w:rsidDel="00000000" w:rsidR="00000000" w:rsidRPr="00000000">
        <w:rPr>
          <w:i w:val="1"/>
          <w:sz w:val="18"/>
          <w:szCs w:val="18"/>
          <w:rtl w:val="0"/>
        </w:rPr>
        <w:t xml:space="preserve"> Form 5.2, question 6.4 </w:t>
      </w:r>
      <w:r w:rsidDel="00000000" w:rsidR="00000000" w:rsidRPr="00000000">
        <w:rPr>
          <w:rtl w:val="0"/>
        </w:rPr>
      </w:r>
    </w:p>
    <w:p w:rsidR="00000000" w:rsidDel="00000000" w:rsidP="00000000" w:rsidRDefault="00000000" w:rsidRPr="00000000" w14:paraId="00000542">
      <w:pPr>
        <w:spacing w:after="0" w:line="240" w:lineRule="auto"/>
        <w:rPr>
          <w:sz w:val="20"/>
          <w:szCs w:val="20"/>
        </w:rPr>
      </w:pPr>
      <w:r w:rsidDel="00000000" w:rsidR="00000000" w:rsidRPr="00000000">
        <w:rPr>
          <w:rtl w:val="0"/>
        </w:rPr>
      </w:r>
    </w:p>
    <w:p w:rsidR="00000000" w:rsidDel="00000000" w:rsidP="00000000" w:rsidRDefault="00000000" w:rsidRPr="00000000" w14:paraId="00000543">
      <w:pPr>
        <w:spacing w:after="200" w:line="276" w:lineRule="auto"/>
        <w:rPr>
          <w:b w:val="1"/>
          <w:smallCaps w:val="1"/>
          <w:color w:val="4472c4"/>
          <w:vertAlign w:val="baseline"/>
        </w:rPr>
      </w:pPr>
      <w:r w:rsidDel="00000000" w:rsidR="00000000" w:rsidRPr="00000000">
        <w:rPr>
          <w:b w:val="1"/>
          <w:smallCaps w:val="1"/>
          <w:color w:val="4472c4"/>
          <w:rtl w:val="0"/>
        </w:rPr>
        <w:t xml:space="preserve">4.6. </w:t>
      </w:r>
      <w:r w:rsidDel="00000000" w:rsidR="00000000" w:rsidRPr="00000000">
        <w:rPr>
          <w:b w:val="1"/>
          <w:smallCaps w:val="1"/>
          <w:color w:val="4472c4"/>
          <w:vertAlign w:val="baseline"/>
          <w:rtl w:val="0"/>
        </w:rPr>
        <w:t xml:space="preserve">Materials</w:t>
      </w:r>
    </w:p>
    <w:p w:rsidR="00000000" w:rsidDel="00000000" w:rsidP="00000000" w:rsidRDefault="00000000" w:rsidRPr="00000000" w14:paraId="00000544">
      <w:pPr>
        <w:rPr>
          <w:i w:val="1"/>
          <w:sz w:val="18"/>
          <w:szCs w:val="18"/>
        </w:rPr>
      </w:pPr>
      <w:r w:rsidDel="00000000" w:rsidR="00000000" w:rsidRPr="00000000">
        <w:rPr>
          <w:i w:val="1"/>
          <w:sz w:val="18"/>
          <w:szCs w:val="18"/>
          <w:rtl w:val="0"/>
        </w:rPr>
        <w:t xml:space="preserve">Where to find the information: </w:t>
      </w:r>
      <w:sdt>
        <w:sdtPr>
          <w:tag w:val="goog_rdk_42"/>
        </w:sdtPr>
        <w:sdtContent>
          <w:ins w:author="julien hosta" w:id="16" w:date="2021-07-12T08:27:03Z">
            <w:r w:rsidDel="00000000" w:rsidR="00000000" w:rsidRPr="00000000">
              <w:rPr>
                <w:i w:val="1"/>
                <w:sz w:val="18"/>
                <w:szCs w:val="18"/>
                <w:rtl w:val="0"/>
              </w:rPr>
              <w:t xml:space="preserve">Form 1, question 4.18 + </w:t>
            </w:r>
          </w:ins>
        </w:sdtContent>
      </w:sdt>
      <w:r w:rsidDel="00000000" w:rsidR="00000000" w:rsidRPr="00000000">
        <w:rPr>
          <w:i w:val="1"/>
          <w:sz w:val="18"/>
          <w:szCs w:val="18"/>
          <w:rtl w:val="0"/>
        </w:rPr>
        <w:t xml:space="preserve">Form 2, question 11.1 / 11.2 / 11.3 / 11.4 + Form 4.1, question 9 + Form 5.1, question 4 / 5.1 / 5.3 / 5.4 + Form 5.2, question 4 / </w:t>
      </w:r>
    </w:p>
    <w:p w:rsidR="00000000" w:rsidDel="00000000" w:rsidP="00000000" w:rsidRDefault="00000000" w:rsidRPr="00000000" w14:paraId="00000545">
      <w:pPr>
        <w:rPr>
          <w:i w:val="1"/>
          <w:sz w:val="18"/>
          <w:szCs w:val="18"/>
        </w:rPr>
      </w:pPr>
      <w:r w:rsidDel="00000000" w:rsidR="00000000" w:rsidRPr="00000000">
        <w:rPr>
          <w:rtl w:val="0"/>
        </w:rPr>
      </w:r>
    </w:p>
    <w:tbl>
      <w:tblPr>
        <w:tblStyle w:val="Table8"/>
        <w:tblW w:w="15276.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000"/>
      </w:tblPr>
      <w:tblGrid>
        <w:gridCol w:w="2802"/>
        <w:gridCol w:w="1842"/>
        <w:gridCol w:w="1985"/>
        <w:gridCol w:w="2268"/>
        <w:gridCol w:w="2126"/>
        <w:gridCol w:w="4253"/>
        <w:tblGridChange w:id="0">
          <w:tblGrid>
            <w:gridCol w:w="2802"/>
            <w:gridCol w:w="1842"/>
            <w:gridCol w:w="1985"/>
            <w:gridCol w:w="2268"/>
            <w:gridCol w:w="2126"/>
            <w:gridCol w:w="4253"/>
          </w:tblGrid>
        </w:tblGridChange>
      </w:tblGrid>
      <w:tr>
        <w:tc>
          <w:tcPr>
            <w:shd w:fill="f2f2f2" w:val="clear"/>
            <w:vAlign w:val="top"/>
          </w:tcPr>
          <w:p w:rsidR="00000000" w:rsidDel="00000000" w:rsidP="00000000" w:rsidRDefault="00000000" w:rsidRPr="00000000" w14:paraId="00000546">
            <w:pPr>
              <w:spacing w:after="0" w:line="240" w:lineRule="auto"/>
              <w:rPr>
                <w:b w:val="0"/>
                <w:sz w:val="20"/>
                <w:szCs w:val="20"/>
                <w:vertAlign w:val="baseline"/>
              </w:rPr>
            </w:pPr>
            <w:r w:rsidDel="00000000" w:rsidR="00000000" w:rsidRPr="00000000">
              <w:rPr>
                <w:b w:val="1"/>
                <w:sz w:val="20"/>
                <w:szCs w:val="20"/>
                <w:vertAlign w:val="baseline"/>
                <w:rtl w:val="0"/>
              </w:rPr>
              <w:t xml:space="preserve">Type and dimensions</w:t>
            </w:r>
            <w:r w:rsidDel="00000000" w:rsidR="00000000" w:rsidRPr="00000000">
              <w:rPr>
                <w:rtl w:val="0"/>
              </w:rPr>
            </w:r>
          </w:p>
        </w:tc>
        <w:tc>
          <w:tcPr>
            <w:shd w:fill="f2f2f2" w:val="clear"/>
            <w:vAlign w:val="top"/>
          </w:tcPr>
          <w:p w:rsidR="00000000" w:rsidDel="00000000" w:rsidP="00000000" w:rsidRDefault="00000000" w:rsidRPr="00000000" w14:paraId="00000547">
            <w:pPr>
              <w:spacing w:after="0" w:line="240" w:lineRule="auto"/>
              <w:rPr>
                <w:b w:val="0"/>
                <w:sz w:val="20"/>
                <w:szCs w:val="20"/>
                <w:vertAlign w:val="baseline"/>
              </w:rPr>
            </w:pPr>
            <w:r w:rsidDel="00000000" w:rsidR="00000000" w:rsidRPr="00000000">
              <w:rPr>
                <w:b w:val="1"/>
                <w:sz w:val="20"/>
                <w:szCs w:val="20"/>
                <w:vertAlign w:val="baseline"/>
                <w:rtl w:val="0"/>
              </w:rPr>
              <w:t xml:space="preserve">Origin</w:t>
            </w:r>
            <w:r w:rsidDel="00000000" w:rsidR="00000000" w:rsidRPr="00000000">
              <w:rPr>
                <w:rtl w:val="0"/>
              </w:rPr>
            </w:r>
          </w:p>
        </w:tc>
        <w:tc>
          <w:tcPr>
            <w:shd w:fill="f2f2f2" w:val="clear"/>
            <w:vAlign w:val="top"/>
          </w:tcPr>
          <w:p w:rsidR="00000000" w:rsidDel="00000000" w:rsidP="00000000" w:rsidRDefault="00000000" w:rsidRPr="00000000" w14:paraId="00000548">
            <w:pPr>
              <w:spacing w:after="0" w:line="240" w:lineRule="auto"/>
              <w:rPr>
                <w:b w:val="0"/>
                <w:sz w:val="20"/>
                <w:szCs w:val="20"/>
                <w:vertAlign w:val="baseline"/>
              </w:rPr>
            </w:pPr>
            <w:r w:rsidDel="00000000" w:rsidR="00000000" w:rsidRPr="00000000">
              <w:rPr>
                <w:b w:val="1"/>
                <w:sz w:val="20"/>
                <w:szCs w:val="20"/>
                <w:vertAlign w:val="baseline"/>
                <w:rtl w:val="0"/>
              </w:rPr>
              <w:t xml:space="preserve">Price</w:t>
            </w:r>
            <w:r w:rsidDel="00000000" w:rsidR="00000000" w:rsidRPr="00000000">
              <w:rPr>
                <w:rtl w:val="0"/>
              </w:rPr>
            </w:r>
          </w:p>
        </w:tc>
        <w:tc>
          <w:tcPr>
            <w:shd w:fill="f2f2f2" w:val="clear"/>
            <w:vAlign w:val="top"/>
          </w:tcPr>
          <w:p w:rsidR="00000000" w:rsidDel="00000000" w:rsidP="00000000" w:rsidRDefault="00000000" w:rsidRPr="00000000" w14:paraId="00000549">
            <w:pPr>
              <w:spacing w:after="0" w:line="240" w:lineRule="auto"/>
              <w:rPr>
                <w:b w:val="0"/>
                <w:sz w:val="20"/>
                <w:szCs w:val="20"/>
                <w:vertAlign w:val="baseline"/>
              </w:rPr>
            </w:pPr>
            <w:r w:rsidDel="00000000" w:rsidR="00000000" w:rsidRPr="00000000">
              <w:rPr>
                <w:b w:val="1"/>
                <w:sz w:val="20"/>
                <w:szCs w:val="20"/>
                <w:vertAlign w:val="baseline"/>
                <w:rtl w:val="0"/>
              </w:rPr>
              <w:t xml:space="preserve">Quality (good/bad/medium)</w:t>
            </w:r>
            <w:r w:rsidDel="00000000" w:rsidR="00000000" w:rsidRPr="00000000">
              <w:rPr>
                <w:rtl w:val="0"/>
              </w:rPr>
            </w:r>
          </w:p>
        </w:tc>
        <w:tc>
          <w:tcPr>
            <w:shd w:fill="f2f2f2" w:val="clear"/>
            <w:vAlign w:val="top"/>
          </w:tcPr>
          <w:p w:rsidR="00000000" w:rsidDel="00000000" w:rsidP="00000000" w:rsidRDefault="00000000" w:rsidRPr="00000000" w14:paraId="0000054A">
            <w:pPr>
              <w:spacing w:after="0" w:line="240" w:lineRule="auto"/>
              <w:rPr>
                <w:b w:val="0"/>
                <w:sz w:val="20"/>
                <w:szCs w:val="20"/>
                <w:vertAlign w:val="baseline"/>
              </w:rPr>
            </w:pPr>
            <w:r w:rsidDel="00000000" w:rsidR="00000000" w:rsidRPr="00000000">
              <w:rPr>
                <w:b w:val="1"/>
                <w:sz w:val="20"/>
                <w:szCs w:val="20"/>
                <w:vertAlign w:val="baseline"/>
                <w:rtl w:val="0"/>
              </w:rPr>
              <w:t xml:space="preserve">Availability year-round</w:t>
            </w:r>
            <w:r w:rsidDel="00000000" w:rsidR="00000000" w:rsidRPr="00000000">
              <w:rPr>
                <w:rtl w:val="0"/>
              </w:rPr>
            </w:r>
          </w:p>
        </w:tc>
        <w:tc>
          <w:tcPr>
            <w:shd w:fill="f2f2f2" w:val="clear"/>
            <w:vAlign w:val="top"/>
          </w:tcPr>
          <w:p w:rsidR="00000000" w:rsidDel="00000000" w:rsidP="00000000" w:rsidRDefault="00000000" w:rsidRPr="00000000" w14:paraId="0000054B">
            <w:pPr>
              <w:spacing w:after="0" w:line="240" w:lineRule="auto"/>
              <w:rPr>
                <w:b w:val="0"/>
                <w:sz w:val="20"/>
                <w:szCs w:val="20"/>
                <w:vertAlign w:val="baseline"/>
              </w:rPr>
            </w:pPr>
            <w:r w:rsidDel="00000000" w:rsidR="00000000" w:rsidRPr="00000000">
              <w:rPr>
                <w:b w:val="1"/>
                <w:sz w:val="20"/>
                <w:szCs w:val="20"/>
                <w:vertAlign w:val="baseline"/>
                <w:rtl w:val="0"/>
              </w:rPr>
              <w:t xml:space="preserve">Other information</w:t>
            </w:r>
            <w:r w:rsidDel="00000000" w:rsidR="00000000" w:rsidRPr="00000000">
              <w:rPr>
                <w:rtl w:val="0"/>
              </w:rPr>
            </w:r>
          </w:p>
        </w:tc>
      </w:tr>
      <w:tr>
        <w:tc>
          <w:tcPr>
            <w:vAlign w:val="top"/>
          </w:tcPr>
          <w:p w:rsidR="00000000" w:rsidDel="00000000" w:rsidP="00000000" w:rsidRDefault="00000000" w:rsidRPr="00000000" w14:paraId="0000054C">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4D">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4E">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4F">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50">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51">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52">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53">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54">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55">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56">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57">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58">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59">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5A">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5B">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5C">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5D">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5E">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5F">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0">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1">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2">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3">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64">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5">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6">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7">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8">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9">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6A">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B">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C">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D">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E">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6F">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70">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71">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72">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73">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74">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75">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76">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77">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78">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79">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7A">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7B">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7C">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7D">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7E">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7F">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80">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81">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82">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83">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84">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85">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86">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87">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88">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89">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8A">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8B">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8C">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8D">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8E">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8F">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0">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1">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2">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3">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94">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5">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6">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7">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8">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9">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9A">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B">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C">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D">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E">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9F">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A0">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A1">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A2">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A3">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A4">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A5">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A6">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A7">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A8">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A9">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AA">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AB">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AC">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AD">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AE">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AF">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B0">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B1">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B2">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B3">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B4">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B5">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B6">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B7">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B8">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B9">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BA">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BB">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BC">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BD">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BE">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BF">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0">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1">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2">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3">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C4">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5">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6">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7">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8">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9">
            <w:pPr>
              <w:spacing w:after="0" w:line="240" w:lineRule="auto"/>
              <w:rPr>
                <w:sz w:val="20"/>
                <w:szCs w:val="20"/>
                <w:vertAlign w:val="baseline"/>
              </w:rPr>
            </w:pPr>
            <w:r w:rsidDel="00000000" w:rsidR="00000000" w:rsidRPr="00000000">
              <w:rPr>
                <w:rtl w:val="0"/>
              </w:rPr>
            </w:r>
          </w:p>
        </w:tc>
      </w:tr>
      <w:tr>
        <w:tc>
          <w:tcPr>
            <w:vAlign w:val="top"/>
          </w:tcPr>
          <w:p w:rsidR="00000000" w:rsidDel="00000000" w:rsidP="00000000" w:rsidRDefault="00000000" w:rsidRPr="00000000" w14:paraId="000005CA">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B">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C">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D">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E">
            <w:pPr>
              <w:spacing w:after="0" w:line="240" w:lineRule="auto"/>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5CF">
            <w:pPr>
              <w:spacing w:after="0" w:line="240" w:lineRule="auto"/>
              <w:rPr>
                <w:sz w:val="20"/>
                <w:szCs w:val="20"/>
                <w:vertAlign w:val="baseline"/>
              </w:rPr>
            </w:pPr>
            <w:r w:rsidDel="00000000" w:rsidR="00000000" w:rsidRPr="00000000">
              <w:rPr>
                <w:rtl w:val="0"/>
              </w:rPr>
            </w:r>
          </w:p>
        </w:tc>
      </w:tr>
    </w:tbl>
    <w:p w:rsidR="00000000" w:rsidDel="00000000" w:rsidP="00000000" w:rsidRDefault="00000000" w:rsidRPr="00000000" w14:paraId="000005D0">
      <w:pPr>
        <w:spacing w:after="200" w:line="276" w:lineRule="auto"/>
        <w:rPr>
          <w:b w:val="1"/>
          <w:smallCaps w:val="1"/>
          <w:color w:val="4472c4"/>
          <w:vertAlign w:val="baseline"/>
        </w:rPr>
      </w:pPr>
      <w:r w:rsidDel="00000000" w:rsidR="00000000" w:rsidRPr="00000000">
        <w:rPr>
          <w:b w:val="1"/>
          <w:smallCaps w:val="1"/>
          <w:color w:val="4472c4"/>
          <w:vertAlign w:val="baseline"/>
          <w:rtl w:val="0"/>
        </w:rPr>
        <w:t xml:space="preserve"> </w:t>
      </w:r>
    </w:p>
    <w:p w:rsidR="00000000" w:rsidDel="00000000" w:rsidP="00000000" w:rsidRDefault="00000000" w:rsidRPr="00000000" w14:paraId="000005D1">
      <w:pPr>
        <w:spacing w:after="200" w:line="276" w:lineRule="auto"/>
        <w:rPr>
          <w:b w:val="1"/>
          <w:smallCaps w:val="1"/>
          <w:color w:val="4472c4"/>
        </w:rPr>
      </w:pPr>
      <w:r w:rsidDel="00000000" w:rsidR="00000000" w:rsidRPr="00000000">
        <w:rPr>
          <w:b w:val="1"/>
          <w:smallCaps w:val="1"/>
          <w:rtl w:val="0"/>
        </w:rPr>
        <w:t xml:space="preserve">Lack of materials</w:t>
      </w:r>
      <w:r w:rsidDel="00000000" w:rsidR="00000000" w:rsidRPr="00000000">
        <w:rPr>
          <w:rtl w:val="0"/>
        </w:rPr>
      </w:r>
    </w:p>
    <w:p w:rsidR="00000000" w:rsidDel="00000000" w:rsidP="00000000" w:rsidRDefault="00000000" w:rsidRPr="00000000" w14:paraId="000005D2">
      <w:pPr>
        <w:spacing w:after="200" w:line="276" w:lineRule="auto"/>
        <w:rPr>
          <w:b w:val="1"/>
          <w:smallCaps w:val="1"/>
        </w:rPr>
      </w:pPr>
      <w:r w:rsidDel="00000000" w:rsidR="00000000" w:rsidRPr="00000000">
        <w:rPr>
          <w:b w:val="1"/>
          <w:smallCaps w:val="1"/>
          <w:rtl w:val="0"/>
        </w:rPr>
        <w:t xml:space="preserve">Water used for construction </w:t>
      </w:r>
    </w:p>
    <w:p w:rsidR="00000000" w:rsidDel="00000000" w:rsidP="00000000" w:rsidRDefault="00000000" w:rsidRPr="00000000" w14:paraId="000005D3">
      <w:pPr>
        <w:spacing w:after="200" w:line="276" w:lineRule="auto"/>
        <w:rPr>
          <w:b w:val="1"/>
          <w:smallCaps w:val="1"/>
        </w:rPr>
      </w:pPr>
      <w:r w:rsidDel="00000000" w:rsidR="00000000" w:rsidRPr="00000000">
        <w:rPr>
          <w:b w:val="1"/>
          <w:smallCaps w:val="1"/>
          <w:rtl w:val="0"/>
        </w:rPr>
        <w:t xml:space="preserve">Toxic materials (if any)</w:t>
      </w:r>
    </w:p>
    <w:p w:rsidR="00000000" w:rsidDel="00000000" w:rsidP="00000000" w:rsidRDefault="00000000" w:rsidRPr="00000000" w14:paraId="000005D4">
      <w:pPr>
        <w:spacing w:after="200" w:line="276" w:lineRule="auto"/>
        <w:rPr>
          <w:b w:val="1"/>
          <w:smallCaps w:val="1"/>
        </w:rPr>
      </w:pPr>
      <w:r w:rsidDel="00000000" w:rsidR="00000000" w:rsidRPr="00000000">
        <w:rPr>
          <w:rtl w:val="0"/>
        </w:rPr>
      </w:r>
    </w:p>
    <w:p w:rsidR="00000000" w:rsidDel="00000000" w:rsidP="00000000" w:rsidRDefault="00000000" w:rsidRPr="00000000" w14:paraId="000005D5">
      <w:pPr>
        <w:spacing w:after="200" w:line="276" w:lineRule="auto"/>
        <w:rPr>
          <w:b w:val="1"/>
          <w:smallCaps w:val="1"/>
        </w:rPr>
      </w:pPr>
      <w:r w:rsidDel="00000000" w:rsidR="00000000" w:rsidRPr="00000000">
        <w:rPr>
          <w:rtl w:val="0"/>
        </w:rPr>
      </w:r>
    </w:p>
    <w:p w:rsidR="00000000" w:rsidDel="00000000" w:rsidP="00000000" w:rsidRDefault="00000000" w:rsidRPr="00000000" w14:paraId="000005D6">
      <w:pPr>
        <w:spacing w:after="200" w:line="276" w:lineRule="auto"/>
        <w:rPr>
          <w:b w:val="0"/>
          <w:smallCaps w:val="0"/>
          <w:color w:val="4472c4"/>
          <w:vertAlign w:val="baseline"/>
        </w:rPr>
      </w:pPr>
      <w:r w:rsidDel="00000000" w:rsidR="00000000" w:rsidRPr="00000000">
        <w:rPr>
          <w:b w:val="1"/>
          <w:smallCaps w:val="1"/>
          <w:color w:val="4472c4"/>
          <w:rtl w:val="0"/>
        </w:rPr>
        <w:t xml:space="preserve">4.7. </w:t>
      </w:r>
      <w:r w:rsidDel="00000000" w:rsidR="00000000" w:rsidRPr="00000000">
        <w:rPr>
          <w:b w:val="1"/>
          <w:smallCaps w:val="1"/>
          <w:color w:val="4472c4"/>
          <w:vertAlign w:val="baseline"/>
          <w:rtl w:val="0"/>
        </w:rPr>
        <w:t xml:space="preserve">Maintenance</w:t>
      </w:r>
      <w:r w:rsidDel="00000000" w:rsidR="00000000" w:rsidRPr="00000000">
        <w:rPr>
          <w:rtl w:val="0"/>
        </w:rPr>
      </w:r>
    </w:p>
    <w:p w:rsidR="00000000" w:rsidDel="00000000" w:rsidP="00000000" w:rsidRDefault="00000000" w:rsidRPr="00000000" w14:paraId="000005D7">
      <w:pPr>
        <w:rPr>
          <w:b w:val="0"/>
          <w:smallCaps w:val="0"/>
          <w:color w:val="4472c4"/>
          <w:vertAlign w:val="baseline"/>
        </w:rPr>
      </w:pPr>
      <w:r w:rsidDel="00000000" w:rsidR="00000000" w:rsidRPr="00000000">
        <w:rPr>
          <w:i w:val="1"/>
          <w:sz w:val="18"/>
          <w:szCs w:val="18"/>
          <w:rtl w:val="0"/>
        </w:rPr>
        <w:t xml:space="preserve">Where to find the information: Form 2, question 9.4 / 9.5 + Form 3.1, question 8.1 / 8.2 / 8.3 + Form 4.1, question 10 + Form 4.2, question 5 + Form 5.2, question 6.6</w:t>
      </w:r>
      <w:r w:rsidDel="00000000" w:rsidR="00000000" w:rsidRPr="00000000">
        <w:rPr>
          <w:rtl w:val="0"/>
        </w:rPr>
      </w:r>
    </w:p>
    <w:p w:rsidR="00000000" w:rsidDel="00000000" w:rsidP="00000000" w:rsidRDefault="00000000" w:rsidRPr="00000000" w14:paraId="000005D8">
      <w:pPr>
        <w:spacing w:after="200" w:line="276" w:lineRule="auto"/>
        <w:rPr>
          <w:b w:val="0"/>
          <w:smallCaps w:val="0"/>
          <w:color w:val="4472c4"/>
          <w:vertAlign w:val="baseline"/>
        </w:rPr>
      </w:pPr>
      <w:r w:rsidDel="00000000" w:rsidR="00000000" w:rsidRPr="00000000">
        <w:rPr>
          <w:rtl w:val="0"/>
        </w:rPr>
      </w:r>
    </w:p>
    <w:p w:rsidR="00000000" w:rsidDel="00000000" w:rsidP="00000000" w:rsidRDefault="00000000" w:rsidRPr="00000000" w14:paraId="000005D9">
      <w:pPr>
        <w:spacing w:after="200" w:line="276" w:lineRule="auto"/>
        <w:rPr>
          <w:b w:val="0"/>
          <w:smallCaps w:val="0"/>
          <w:color w:val="4472c4"/>
          <w:vertAlign w:val="baseline"/>
        </w:rPr>
      </w:pPr>
      <w:r w:rsidDel="00000000" w:rsidR="00000000" w:rsidRPr="00000000">
        <w:rPr>
          <w:b w:val="1"/>
          <w:smallCaps w:val="1"/>
          <w:color w:val="4472c4"/>
          <w:rtl w:val="0"/>
        </w:rPr>
        <w:t xml:space="preserve">4.8. </w:t>
      </w:r>
      <w:r w:rsidDel="00000000" w:rsidR="00000000" w:rsidRPr="00000000">
        <w:rPr>
          <w:b w:val="1"/>
          <w:smallCaps w:val="1"/>
          <w:color w:val="4472c4"/>
          <w:vertAlign w:val="baseline"/>
          <w:rtl w:val="0"/>
        </w:rPr>
        <w:t xml:space="preserve">Improvement / extension of construction</w:t>
      </w:r>
      <w:r w:rsidDel="00000000" w:rsidR="00000000" w:rsidRPr="00000000">
        <w:rPr>
          <w:rtl w:val="0"/>
        </w:rPr>
      </w:r>
    </w:p>
    <w:p w:rsidR="00000000" w:rsidDel="00000000" w:rsidP="00000000" w:rsidRDefault="00000000" w:rsidRPr="00000000" w14:paraId="000005D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i w:val="1"/>
          <w:sz w:val="18"/>
          <w:szCs w:val="18"/>
        </w:rPr>
      </w:pPr>
      <w:r w:rsidDel="00000000" w:rsidR="00000000" w:rsidRPr="00000000">
        <w:rPr>
          <w:i w:val="1"/>
          <w:sz w:val="18"/>
          <w:szCs w:val="18"/>
          <w:rtl w:val="0"/>
        </w:rPr>
        <w:t xml:space="preserve">Where to find the information: Form 2, question 9.6  + Form 4.1, question 4.4 + Form 4.2, question 5</w:t>
      </w:r>
    </w:p>
    <w:p w:rsidR="00000000" w:rsidDel="00000000" w:rsidP="00000000" w:rsidRDefault="00000000" w:rsidRPr="00000000" w14:paraId="000005D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i w:val="1"/>
          <w:sz w:val="18"/>
          <w:szCs w:val="18"/>
        </w:rPr>
      </w:pPr>
      <w:r w:rsidDel="00000000" w:rsidR="00000000" w:rsidRPr="00000000">
        <w:rPr>
          <w:rtl w:val="0"/>
        </w:rPr>
      </w:r>
    </w:p>
    <w:p w:rsidR="00000000" w:rsidDel="00000000" w:rsidP="00000000" w:rsidRDefault="00000000" w:rsidRPr="00000000" w14:paraId="000005D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smallCaps w:val="1"/>
          <w:color w:val="4472c4"/>
        </w:rPr>
      </w:pPr>
      <w:r w:rsidDel="00000000" w:rsidR="00000000" w:rsidRPr="00000000">
        <w:rPr>
          <w:b w:val="1"/>
          <w:smallCaps w:val="1"/>
          <w:color w:val="4472c4"/>
          <w:rtl w:val="0"/>
        </w:rPr>
        <w:t xml:space="preserve">4.9. </w:t>
      </w:r>
      <w:r w:rsidDel="00000000" w:rsidR="00000000" w:rsidRPr="00000000">
        <w:rPr>
          <w:b w:val="1"/>
          <w:smallCaps w:val="1"/>
          <w:color w:val="4472c4"/>
          <w:rtl w:val="0"/>
        </w:rPr>
        <w:t xml:space="preserve">Last emergency </w:t>
      </w:r>
    </w:p>
    <w:p w:rsidR="00000000" w:rsidDel="00000000" w:rsidP="00000000" w:rsidRDefault="00000000" w:rsidRPr="00000000" w14:paraId="000005DD">
      <w:pPr>
        <w:pBdr>
          <w:bottom w:color="00b050" w:space="1" w:sz="18" w:val="single"/>
        </w:pBdr>
        <w:rPr>
          <w:color w:val="4472c4"/>
        </w:rPr>
      </w:pPr>
      <w:r w:rsidDel="00000000" w:rsidR="00000000" w:rsidRPr="00000000">
        <w:rPr>
          <w:i w:val="1"/>
          <w:sz w:val="18"/>
          <w:szCs w:val="18"/>
          <w:rtl w:val="0"/>
        </w:rPr>
        <w:t xml:space="preserve">Where to find the information: Form 2, questions 14.1 / 14.2 / 14.3 / 14.4  / 14.5  + Form 3.1, question 7.1 / 7.2 / 7.3 / 7.4 / 8.3 + Form 3.2, question 4.16 + Form 4.1, question 11.4 / 11.5 / 11.6 / 11.7  / 11.10 / 11.1</w:t>
      </w:r>
      <w:sdt>
        <w:sdtPr>
          <w:tag w:val="goog_rdk_43"/>
        </w:sdtPr>
        <w:sdtContent>
          <w:ins w:author="julien hosta" w:id="17" w:date="2021-07-12T09:35:41Z">
            <w:r w:rsidDel="00000000" w:rsidR="00000000" w:rsidRPr="00000000">
              <w:rPr>
                <w:i w:val="1"/>
                <w:sz w:val="18"/>
                <w:szCs w:val="18"/>
                <w:rtl w:val="0"/>
              </w:rPr>
              <w:t xml:space="preserve">7/11.18</w:t>
            </w:r>
          </w:ins>
        </w:sdtContent>
      </w:sdt>
      <w:sdt>
        <w:sdtPr>
          <w:tag w:val="goog_rdk_44"/>
        </w:sdtPr>
        <w:sdtContent>
          <w:del w:author="julien hosta" w:id="17" w:date="2021-07-12T09:35:41Z">
            <w:r w:rsidDel="00000000" w:rsidR="00000000" w:rsidRPr="00000000">
              <w:rPr>
                <w:i w:val="1"/>
                <w:sz w:val="18"/>
                <w:szCs w:val="18"/>
                <w:rtl w:val="0"/>
              </w:rPr>
              <w:delText xml:space="preserve">2</w:delText>
            </w:r>
          </w:del>
        </w:sdtContent>
      </w:sdt>
      <w:r w:rsidDel="00000000" w:rsidR="00000000" w:rsidRPr="00000000">
        <w:rPr>
          <w:i w:val="1"/>
          <w:sz w:val="18"/>
          <w:szCs w:val="18"/>
          <w:rtl w:val="0"/>
        </w:rPr>
        <w:t xml:space="preserve"> / 11.</w:t>
      </w:r>
      <w:sdt>
        <w:sdtPr>
          <w:tag w:val="goog_rdk_45"/>
        </w:sdtPr>
        <w:sdtContent>
          <w:ins w:author="julien hosta" w:id="18" w:date="2021-07-12T09:41:11Z">
            <w:r w:rsidDel="00000000" w:rsidR="00000000" w:rsidRPr="00000000">
              <w:rPr>
                <w:i w:val="1"/>
                <w:sz w:val="18"/>
                <w:szCs w:val="18"/>
                <w:rtl w:val="0"/>
              </w:rPr>
              <w:t xml:space="preserve">20</w:t>
            </w:r>
          </w:ins>
        </w:sdtContent>
      </w:sdt>
      <w:sdt>
        <w:sdtPr>
          <w:tag w:val="goog_rdk_46"/>
        </w:sdtPr>
        <w:sdtContent>
          <w:del w:author="julien hosta" w:id="18" w:date="2021-07-12T09:41:11Z">
            <w:r w:rsidDel="00000000" w:rsidR="00000000" w:rsidRPr="00000000">
              <w:rPr>
                <w:i w:val="1"/>
                <w:sz w:val="18"/>
                <w:szCs w:val="18"/>
                <w:rtl w:val="0"/>
              </w:rPr>
              <w:delText xml:space="preserve">15</w:delText>
            </w:r>
          </w:del>
        </w:sdtContent>
      </w:sdt>
      <w:r w:rsidDel="00000000" w:rsidR="00000000" w:rsidRPr="00000000">
        <w:rPr>
          <w:i w:val="1"/>
          <w:sz w:val="18"/>
          <w:szCs w:val="18"/>
          <w:rtl w:val="0"/>
        </w:rPr>
        <w:t xml:space="preserve"> </w:t>
      </w:r>
      <w:sdt>
        <w:sdtPr>
          <w:tag w:val="goog_rdk_47"/>
        </w:sdtPr>
        <w:sdtContent>
          <w:ins w:author="julien hosta" w:id="19" w:date="2021-07-12T10:33:45Z">
            <w:r w:rsidDel="00000000" w:rsidR="00000000" w:rsidRPr="00000000">
              <w:rPr>
                <w:i w:val="1"/>
                <w:sz w:val="18"/>
                <w:szCs w:val="18"/>
                <w:rtl w:val="0"/>
              </w:rPr>
              <w:t xml:space="preserve">/</w:t>
            </w:r>
          </w:ins>
        </w:sdtContent>
      </w:sdt>
      <w:sdt>
        <w:sdtPr>
          <w:tag w:val="goog_rdk_48"/>
        </w:sdtPr>
        <w:sdtContent>
          <w:del w:author="julien hosta" w:id="19" w:date="2021-07-12T10:33:45Z">
            <w:r w:rsidDel="00000000" w:rsidR="00000000" w:rsidRPr="00000000">
              <w:rPr>
                <w:i w:val="1"/>
                <w:sz w:val="18"/>
                <w:szCs w:val="18"/>
                <w:rtl w:val="0"/>
              </w:rPr>
              <w:delText xml:space="preserve">+ </w:delText>
            </w:r>
          </w:del>
        </w:sdtContent>
      </w:sdt>
      <w:sdt>
        <w:sdtPr>
          <w:tag w:val="goog_rdk_49"/>
        </w:sdtPr>
        <w:sdtContent>
          <w:ins w:author="julien hosta" w:id="19" w:date="2021-07-12T10:33:45Z">
            <w:r w:rsidDel="00000000" w:rsidR="00000000" w:rsidRPr="00000000">
              <w:rPr>
                <w:i w:val="1"/>
                <w:sz w:val="18"/>
                <w:szCs w:val="18"/>
                <w:rtl w:val="0"/>
              </w:rPr>
              <w:t xml:space="preserve">11.23/11.25/11.27 </w:t>
            </w:r>
          </w:ins>
        </w:sdtContent>
      </w:sdt>
      <w:r w:rsidDel="00000000" w:rsidR="00000000" w:rsidRPr="00000000">
        <w:rPr>
          <w:i w:val="1"/>
          <w:sz w:val="18"/>
          <w:szCs w:val="18"/>
          <w:rtl w:val="0"/>
        </w:rPr>
        <w:t xml:space="preserve">Form 5.1, question 6.1 / 6.2 / 6.3 / 6.4 + Form 6, questions 9</w:t>
      </w:r>
      <w:r w:rsidDel="00000000" w:rsidR="00000000" w:rsidRPr="00000000">
        <w:rPr>
          <w:rtl w:val="0"/>
        </w:rPr>
      </w:r>
    </w:p>
    <w:p w:rsidR="00000000" w:rsidDel="00000000" w:rsidP="00000000" w:rsidRDefault="00000000" w:rsidRPr="00000000" w14:paraId="000005DE">
      <w:pPr>
        <w:pBdr>
          <w:bottom w:color="00b050" w:space="1" w:sz="18" w:val="single"/>
        </w:pBdr>
        <w:rPr>
          <w:color w:val="4472c4"/>
        </w:rPr>
      </w:pPr>
      <w:r w:rsidDel="00000000" w:rsidR="00000000" w:rsidRPr="00000000">
        <w:rPr>
          <w:rtl w:val="0"/>
        </w:rPr>
      </w:r>
    </w:p>
    <w:p w:rsidR="00000000" w:rsidDel="00000000" w:rsidP="00000000" w:rsidRDefault="00000000" w:rsidRPr="00000000" w14:paraId="000005DF">
      <w:pPr>
        <w:pBdr>
          <w:bottom w:color="00b050" w:space="1" w:sz="18" w:val="single"/>
        </w:pBdr>
        <w:rPr>
          <w:b w:val="1"/>
          <w:smallCaps w:val="1"/>
          <w:color w:val="4472c4"/>
        </w:rPr>
      </w:pPr>
      <w:r w:rsidDel="00000000" w:rsidR="00000000" w:rsidRPr="00000000">
        <w:rPr>
          <w:b w:val="1"/>
          <w:smallCaps w:val="1"/>
          <w:color w:val="4472c4"/>
          <w:rtl w:val="0"/>
        </w:rPr>
        <w:t xml:space="preserve">4.10. Decision making in construction / access to housing</w:t>
      </w:r>
    </w:p>
    <w:p w:rsidR="00000000" w:rsidDel="00000000" w:rsidP="00000000" w:rsidRDefault="00000000" w:rsidRPr="00000000" w14:paraId="000005E0">
      <w:pPr>
        <w:pBdr>
          <w:bottom w:color="00b050" w:space="1" w:sz="18" w:val="single"/>
        </w:pBdr>
        <w:rPr>
          <w:i w:val="1"/>
          <w:sz w:val="18"/>
          <w:szCs w:val="18"/>
        </w:rPr>
      </w:pPr>
      <w:r w:rsidDel="00000000" w:rsidR="00000000" w:rsidRPr="00000000">
        <w:rPr>
          <w:i w:val="1"/>
          <w:sz w:val="18"/>
          <w:szCs w:val="18"/>
          <w:rtl w:val="0"/>
        </w:rPr>
        <w:t xml:space="preserve">Where to find the information: Form 2, question 14.1 / 14.2 / 14.3</w:t>
      </w:r>
      <w:sdt>
        <w:sdtPr>
          <w:tag w:val="goog_rdk_50"/>
        </w:sdtPr>
        <w:sdtContent>
          <w:ins w:author="julien hosta" w:id="20" w:date="2021-07-12T08:56:01Z">
            <w:r w:rsidDel="00000000" w:rsidR="00000000" w:rsidRPr="00000000">
              <w:rPr>
                <w:i w:val="1"/>
                <w:sz w:val="18"/>
                <w:szCs w:val="18"/>
                <w:rtl w:val="0"/>
              </w:rPr>
              <w:t xml:space="preserve"> /14.7 / 14.8 /14.9 </w:t>
            </w:r>
          </w:ins>
        </w:sdtContent>
      </w:sdt>
      <w:r w:rsidDel="00000000" w:rsidR="00000000" w:rsidRPr="00000000">
        <w:rPr>
          <w:i w:val="1"/>
          <w:sz w:val="18"/>
          <w:szCs w:val="18"/>
          <w:rtl w:val="0"/>
        </w:rPr>
        <w:t xml:space="preserve"> + Form 3.1, question 5.4 / 6.3  + Form 3.2, question 6.5 / 6.6  +</w:t>
      </w:r>
      <w:sdt>
        <w:sdtPr>
          <w:tag w:val="goog_rdk_51"/>
        </w:sdtPr>
        <w:sdtContent>
          <w:ins w:author="julien hosta" w:id="21" w:date="2021-07-12T10:37:54Z">
            <w:r w:rsidDel="00000000" w:rsidR="00000000" w:rsidRPr="00000000">
              <w:rPr>
                <w:i w:val="1"/>
                <w:sz w:val="18"/>
                <w:szCs w:val="18"/>
                <w:rtl w:val="0"/>
              </w:rPr>
              <w:t xml:space="preserve">Form 4, questions 11.21 +</w:t>
            </w:r>
          </w:ins>
        </w:sdtContent>
      </w:sdt>
      <w:r w:rsidDel="00000000" w:rsidR="00000000" w:rsidRPr="00000000">
        <w:rPr>
          <w:i w:val="1"/>
          <w:sz w:val="18"/>
          <w:szCs w:val="18"/>
          <w:rtl w:val="0"/>
        </w:rPr>
        <w:t xml:space="preserve"> Form 5.2, question 5.10</w:t>
      </w:r>
    </w:p>
    <w:p w:rsidR="00000000" w:rsidDel="00000000" w:rsidP="00000000" w:rsidRDefault="00000000" w:rsidRPr="00000000" w14:paraId="000005E1">
      <w:pPr>
        <w:pBdr>
          <w:bottom w:color="00b050" w:space="1" w:sz="18" w:val="single"/>
        </w:pBdr>
        <w:rPr>
          <w:color w:val="4472c4"/>
        </w:rPr>
      </w:pPr>
      <w:r w:rsidDel="00000000" w:rsidR="00000000" w:rsidRPr="00000000">
        <w:rPr>
          <w:rtl w:val="0"/>
        </w:rPr>
      </w:r>
    </w:p>
    <w:p w:rsidR="00000000" w:rsidDel="00000000" w:rsidP="00000000" w:rsidRDefault="00000000" w:rsidRPr="00000000" w14:paraId="000005E2">
      <w:pPr>
        <w:pBdr>
          <w:bottom w:color="00b050" w:space="1" w:sz="18" w:val="single"/>
        </w:pBdr>
        <w:rPr>
          <w:color w:val="4472c4"/>
        </w:rPr>
      </w:pPr>
      <w:r w:rsidDel="00000000" w:rsidR="00000000" w:rsidRPr="00000000">
        <w:rPr>
          <w:b w:val="1"/>
          <w:smallCaps w:val="1"/>
          <w:color w:val="4472c4"/>
          <w:rtl w:val="0"/>
        </w:rPr>
        <w:t xml:space="preserve">4.11. Improvable aspects in the construction process</w:t>
      </w:r>
      <w:r w:rsidDel="00000000" w:rsidR="00000000" w:rsidRPr="00000000">
        <w:rPr>
          <w:rtl w:val="0"/>
        </w:rPr>
      </w:r>
    </w:p>
    <w:p w:rsidR="00000000" w:rsidDel="00000000" w:rsidP="00000000" w:rsidRDefault="00000000" w:rsidRPr="00000000" w14:paraId="000005E3">
      <w:pPr>
        <w:pBdr>
          <w:bottom w:color="00b050" w:space="1" w:sz="18" w:val="single"/>
        </w:pBdr>
        <w:rPr>
          <w:b w:val="0"/>
          <w:smallCaps w:val="0"/>
          <w:color w:val="00b050"/>
          <w:vertAlign w:val="baseline"/>
        </w:rPr>
      </w:pPr>
      <w:r w:rsidDel="00000000" w:rsidR="00000000" w:rsidRPr="00000000">
        <w:rPr>
          <w:i w:val="1"/>
          <w:sz w:val="18"/>
          <w:szCs w:val="18"/>
          <w:rtl w:val="0"/>
        </w:rPr>
        <w:t xml:space="preserve">Where to find the information: Form 3.1, question 6.11 + Form 3.2, question 6.13 + Form 5.2, question 6.7</w:t>
      </w:r>
      <w:r w:rsidDel="00000000" w:rsidR="00000000" w:rsidRPr="00000000">
        <w:br w:type="page"/>
      </w:r>
      <w:r w:rsidDel="00000000" w:rsidR="00000000" w:rsidRPr="00000000">
        <w:rPr>
          <w:b w:val="1"/>
          <w:smallCaps w:val="1"/>
          <w:color w:val="00b050"/>
          <w:vertAlign w:val="baseline"/>
          <w:rtl w:val="0"/>
        </w:rPr>
        <w:t xml:space="preserve">5. Lessons learnt from local architecture</w:t>
      </w:r>
      <w:r w:rsidDel="00000000" w:rsidR="00000000" w:rsidRPr="00000000">
        <w:rPr>
          <w:rtl w:val="0"/>
        </w:rPr>
      </w:r>
    </w:p>
    <w:p w:rsidR="00000000" w:rsidDel="00000000" w:rsidP="00000000" w:rsidRDefault="00000000" w:rsidRPr="00000000" w14:paraId="000005E4">
      <w:pPr>
        <w:rPr>
          <w:b w:val="0"/>
          <w:smallCaps w:val="0"/>
          <w:color w:val="00b050"/>
          <w:vertAlign w:val="baseline"/>
        </w:rPr>
      </w:pPr>
      <w:r w:rsidDel="00000000" w:rsidR="00000000" w:rsidRPr="00000000">
        <w:rPr>
          <w:b w:val="1"/>
          <w:smallCaps w:val="1"/>
          <w:color w:val="4472c4"/>
          <w:rtl w:val="0"/>
        </w:rPr>
        <w:t xml:space="preserve">5.1. </w:t>
      </w:r>
      <w:r w:rsidDel="00000000" w:rsidR="00000000" w:rsidRPr="00000000">
        <w:rPr>
          <w:b w:val="1"/>
          <w:smallCaps w:val="1"/>
          <w:color w:val="4472c4"/>
          <w:vertAlign w:val="baseline"/>
          <w:rtl w:val="0"/>
        </w:rPr>
        <w:t xml:space="preserve">Weaknesses</w:t>
      </w:r>
      <w:r w:rsidDel="00000000" w:rsidR="00000000" w:rsidRPr="00000000">
        <w:rPr>
          <w:rtl w:val="0"/>
        </w:rPr>
      </w:r>
    </w:p>
    <w:p w:rsidR="00000000" w:rsidDel="00000000" w:rsidP="00000000" w:rsidRDefault="00000000" w:rsidRPr="00000000" w14:paraId="000005E5">
      <w:pPr>
        <w:rPr>
          <w:i w:val="1"/>
          <w:sz w:val="18"/>
          <w:szCs w:val="18"/>
        </w:rPr>
      </w:pPr>
      <w:r w:rsidDel="00000000" w:rsidR="00000000" w:rsidRPr="00000000">
        <w:rPr>
          <w:i w:val="1"/>
          <w:sz w:val="18"/>
          <w:szCs w:val="18"/>
          <w:rtl w:val="0"/>
        </w:rPr>
        <w:t xml:space="preserve">Where to find the information:  Visual observation site visits + Form 2, question 6.8 / 6.9 / 9.7 / 9.8 + Form 3.1, question 6.11 + Form 4.2, question 7.3 / 11.10  + Form 5.2, question 6.2</w:t>
      </w:r>
    </w:p>
    <w:p w:rsidR="00000000" w:rsidDel="00000000" w:rsidP="00000000" w:rsidRDefault="00000000" w:rsidRPr="00000000" w14:paraId="000005E6">
      <w:pPr>
        <w:rPr>
          <w:i w:val="1"/>
          <w:sz w:val="18"/>
          <w:szCs w:val="18"/>
        </w:rPr>
      </w:pPr>
      <w:r w:rsidDel="00000000" w:rsidR="00000000" w:rsidRPr="00000000">
        <w:rPr>
          <w:rtl w:val="0"/>
        </w:rPr>
      </w:r>
    </w:p>
    <w:p w:rsidR="00000000" w:rsidDel="00000000" w:rsidP="00000000" w:rsidRDefault="00000000" w:rsidRPr="00000000" w14:paraId="000005E7">
      <w:pPr>
        <w:rPr>
          <w:sz w:val="20"/>
          <w:szCs w:val="20"/>
          <w:vertAlign w:val="baseline"/>
        </w:rPr>
      </w:pPr>
      <w:r w:rsidDel="00000000" w:rsidR="00000000" w:rsidRPr="00000000">
        <w:rPr>
          <w:sz w:val="20"/>
          <w:szCs w:val="20"/>
          <w:vertAlign w:val="baseline"/>
          <w:rtl w:val="0"/>
        </w:rPr>
        <w:t xml:space="preserve">Images with captions </w:t>
      </w:r>
    </w:p>
    <w:p w:rsidR="00000000" w:rsidDel="00000000" w:rsidP="00000000" w:rsidRDefault="00000000" w:rsidRPr="00000000" w14:paraId="000005E8">
      <w:pPr>
        <w:rPr>
          <w:sz w:val="20"/>
          <w:szCs w:val="20"/>
          <w:vertAlign w:val="baseline"/>
        </w:rPr>
      </w:pPr>
      <w:r w:rsidDel="00000000" w:rsidR="00000000" w:rsidRPr="00000000">
        <w:rPr>
          <w:rtl w:val="0"/>
        </w:rPr>
      </w:r>
    </w:p>
    <w:p w:rsidR="00000000" w:rsidDel="00000000" w:rsidP="00000000" w:rsidRDefault="00000000" w:rsidRPr="00000000" w14:paraId="000005E9">
      <w:pPr>
        <w:rPr>
          <w:sz w:val="20"/>
          <w:szCs w:val="20"/>
          <w:vertAlign w:val="baseline"/>
        </w:rPr>
      </w:pPr>
      <w:r w:rsidDel="00000000" w:rsidR="00000000" w:rsidRPr="00000000">
        <w:rPr>
          <w:rtl w:val="0"/>
        </w:rPr>
      </w:r>
    </w:p>
    <w:p w:rsidR="00000000" w:rsidDel="00000000" w:rsidP="00000000" w:rsidRDefault="00000000" w:rsidRPr="00000000" w14:paraId="000005EA">
      <w:pPr>
        <w:rPr>
          <w:sz w:val="20"/>
          <w:szCs w:val="20"/>
          <w:vertAlign w:val="baseline"/>
        </w:rPr>
      </w:pPr>
      <w:r w:rsidDel="00000000" w:rsidR="00000000" w:rsidRPr="00000000">
        <w:rPr>
          <w:rtl w:val="0"/>
        </w:rPr>
      </w:r>
    </w:p>
    <w:p w:rsidR="00000000" w:rsidDel="00000000" w:rsidP="00000000" w:rsidRDefault="00000000" w:rsidRPr="00000000" w14:paraId="000005EB">
      <w:pPr>
        <w:rPr>
          <w:sz w:val="20"/>
          <w:szCs w:val="20"/>
          <w:vertAlign w:val="baseline"/>
        </w:rPr>
      </w:pPr>
      <w:r w:rsidDel="00000000" w:rsidR="00000000" w:rsidRPr="00000000">
        <w:rPr>
          <w:rtl w:val="0"/>
        </w:rPr>
      </w:r>
    </w:p>
    <w:p w:rsidR="00000000" w:rsidDel="00000000" w:rsidP="00000000" w:rsidRDefault="00000000" w:rsidRPr="00000000" w14:paraId="000005EC">
      <w:pPr>
        <w:rPr>
          <w:sz w:val="20"/>
          <w:szCs w:val="20"/>
          <w:vertAlign w:val="baseline"/>
        </w:rPr>
      </w:pPr>
      <w:r w:rsidDel="00000000" w:rsidR="00000000" w:rsidRPr="00000000">
        <w:rPr>
          <w:rtl w:val="0"/>
        </w:rPr>
      </w:r>
    </w:p>
    <w:p w:rsidR="00000000" w:rsidDel="00000000" w:rsidP="00000000" w:rsidRDefault="00000000" w:rsidRPr="00000000" w14:paraId="000005ED">
      <w:pPr>
        <w:rPr>
          <w:sz w:val="20"/>
          <w:szCs w:val="20"/>
          <w:vertAlign w:val="baseline"/>
        </w:rPr>
      </w:pPr>
      <w:r w:rsidDel="00000000" w:rsidR="00000000" w:rsidRPr="00000000">
        <w:rPr>
          <w:rtl w:val="0"/>
        </w:rPr>
      </w:r>
    </w:p>
    <w:p w:rsidR="00000000" w:rsidDel="00000000" w:rsidP="00000000" w:rsidRDefault="00000000" w:rsidRPr="00000000" w14:paraId="000005EE">
      <w:pPr>
        <w:rPr>
          <w:sz w:val="20"/>
          <w:szCs w:val="20"/>
          <w:vertAlign w:val="baseline"/>
        </w:rPr>
      </w:pPr>
      <w:r w:rsidDel="00000000" w:rsidR="00000000" w:rsidRPr="00000000">
        <w:rPr>
          <w:rtl w:val="0"/>
        </w:rPr>
      </w:r>
    </w:p>
    <w:p w:rsidR="00000000" w:rsidDel="00000000" w:rsidP="00000000" w:rsidRDefault="00000000" w:rsidRPr="00000000" w14:paraId="000005EF">
      <w:pPr>
        <w:rPr>
          <w:sz w:val="20"/>
          <w:szCs w:val="20"/>
          <w:vertAlign w:val="baseline"/>
        </w:rPr>
      </w:pPr>
      <w:r w:rsidDel="00000000" w:rsidR="00000000" w:rsidRPr="00000000">
        <w:rPr>
          <w:rtl w:val="0"/>
        </w:rPr>
      </w:r>
    </w:p>
    <w:p w:rsidR="00000000" w:rsidDel="00000000" w:rsidP="00000000" w:rsidRDefault="00000000" w:rsidRPr="00000000" w14:paraId="000005F0">
      <w:pPr>
        <w:rPr>
          <w:sz w:val="20"/>
          <w:szCs w:val="20"/>
          <w:vertAlign w:val="baseline"/>
        </w:rPr>
      </w:pPr>
      <w:r w:rsidDel="00000000" w:rsidR="00000000" w:rsidRPr="00000000">
        <w:rPr>
          <w:rtl w:val="0"/>
        </w:rPr>
      </w:r>
    </w:p>
    <w:p w:rsidR="00000000" w:rsidDel="00000000" w:rsidP="00000000" w:rsidRDefault="00000000" w:rsidRPr="00000000" w14:paraId="000005F1">
      <w:pPr>
        <w:spacing w:line="480" w:lineRule="auto"/>
        <w:rPr>
          <w:b w:val="0"/>
          <w:color w:val="00b050"/>
          <w:vertAlign w:val="baseline"/>
        </w:rPr>
      </w:pPr>
      <w:r w:rsidDel="00000000" w:rsidR="00000000" w:rsidRPr="00000000">
        <w:rPr>
          <w:rtl w:val="0"/>
        </w:rPr>
      </w:r>
    </w:p>
    <w:p w:rsidR="00000000" w:rsidDel="00000000" w:rsidP="00000000" w:rsidRDefault="00000000" w:rsidRPr="00000000" w14:paraId="000005F2">
      <w:pPr>
        <w:rPr>
          <w:b w:val="0"/>
          <w:smallCaps w:val="0"/>
          <w:color w:val="4472c4"/>
          <w:vertAlign w:val="baseline"/>
        </w:rPr>
      </w:pPr>
      <w:r w:rsidDel="00000000" w:rsidR="00000000" w:rsidRPr="00000000">
        <w:br w:type="page"/>
      </w:r>
      <w:r w:rsidDel="00000000" w:rsidR="00000000" w:rsidRPr="00000000">
        <w:rPr>
          <w:b w:val="1"/>
          <w:smallCaps w:val="1"/>
          <w:color w:val="4472c4"/>
          <w:rtl w:val="0"/>
        </w:rPr>
        <w:t xml:space="preserve">5.2. Streng</w:t>
      </w:r>
      <w:r w:rsidDel="00000000" w:rsidR="00000000" w:rsidRPr="00000000">
        <w:rPr>
          <w:b w:val="1"/>
          <w:smallCaps w:val="1"/>
          <w:color w:val="4472c4"/>
          <w:vertAlign w:val="baseline"/>
          <w:rtl w:val="0"/>
        </w:rPr>
        <w:t xml:space="preserve">ths / good practices </w:t>
      </w:r>
      <w:r w:rsidDel="00000000" w:rsidR="00000000" w:rsidRPr="00000000">
        <w:rPr>
          <w:rtl w:val="0"/>
        </w:rPr>
      </w:r>
    </w:p>
    <w:p w:rsidR="00000000" w:rsidDel="00000000" w:rsidP="00000000" w:rsidRDefault="00000000" w:rsidRPr="00000000" w14:paraId="000005F3">
      <w:pPr>
        <w:rPr>
          <w:i w:val="1"/>
          <w:sz w:val="18"/>
          <w:szCs w:val="18"/>
        </w:rPr>
      </w:pPr>
      <w:r w:rsidDel="00000000" w:rsidR="00000000" w:rsidRPr="00000000">
        <w:rPr>
          <w:i w:val="1"/>
          <w:sz w:val="18"/>
          <w:szCs w:val="18"/>
          <w:rtl w:val="0"/>
        </w:rPr>
        <w:t xml:space="preserve">Where to find the information: Visual observation site visits + Form 2, question 6.3 / 6.4 / 6.8 / 6.10 + Form 4.2, question 7.4 / 11.3 / 11.11  + Form 5.2, question 6.2</w:t>
      </w:r>
    </w:p>
    <w:p w:rsidR="00000000" w:rsidDel="00000000" w:rsidP="00000000" w:rsidRDefault="00000000" w:rsidRPr="00000000" w14:paraId="000005F4">
      <w:pPr>
        <w:rPr>
          <w:i w:val="1"/>
          <w:sz w:val="18"/>
          <w:szCs w:val="18"/>
        </w:rPr>
      </w:pPr>
      <w:r w:rsidDel="00000000" w:rsidR="00000000" w:rsidRPr="00000000">
        <w:rPr>
          <w:rtl w:val="0"/>
        </w:rPr>
      </w:r>
    </w:p>
    <w:p w:rsidR="00000000" w:rsidDel="00000000" w:rsidP="00000000" w:rsidRDefault="00000000" w:rsidRPr="00000000" w14:paraId="000005F5">
      <w:pPr>
        <w:spacing w:after="80" w:lineRule="auto"/>
        <w:rPr>
          <w:b w:val="0"/>
          <w:sz w:val="20"/>
          <w:szCs w:val="20"/>
          <w:vertAlign w:val="baseline"/>
        </w:rPr>
      </w:pPr>
      <w:r w:rsidDel="00000000" w:rsidR="00000000" w:rsidRPr="00000000">
        <w:rPr>
          <w:b w:val="1"/>
          <w:sz w:val="20"/>
          <w:szCs w:val="20"/>
          <w:vertAlign w:val="baseline"/>
          <w:rtl w:val="0"/>
        </w:rPr>
        <w:t xml:space="preserve">Strong winds</w:t>
      </w:r>
      <w:r w:rsidDel="00000000" w:rsidR="00000000" w:rsidRPr="00000000">
        <w:rPr>
          <w:rtl w:val="0"/>
        </w:rPr>
      </w:r>
    </w:p>
    <w:p w:rsidR="00000000" w:rsidDel="00000000" w:rsidP="00000000" w:rsidRDefault="00000000" w:rsidRPr="00000000" w14:paraId="000005F6">
      <w:pPr>
        <w:spacing w:after="80" w:lineRule="auto"/>
        <w:rPr>
          <w:b w:val="0"/>
          <w:smallCaps w:val="0"/>
          <w:color w:val="4472c4"/>
          <w:vertAlign w:val="baseline"/>
        </w:rPr>
      </w:pPr>
      <w:r w:rsidDel="00000000" w:rsidR="00000000" w:rsidRPr="00000000">
        <w:rPr>
          <w:rtl w:val="0"/>
        </w:rPr>
      </w:r>
    </w:p>
    <w:p w:rsidR="00000000" w:rsidDel="00000000" w:rsidP="00000000" w:rsidRDefault="00000000" w:rsidRPr="00000000" w14:paraId="000005F7">
      <w:pPr>
        <w:rPr>
          <w:sz w:val="20"/>
          <w:szCs w:val="20"/>
          <w:vertAlign w:val="baseline"/>
        </w:rPr>
      </w:pPr>
      <w:r w:rsidDel="00000000" w:rsidR="00000000" w:rsidRPr="00000000">
        <w:rPr>
          <w:sz w:val="20"/>
          <w:szCs w:val="20"/>
          <w:vertAlign w:val="baseline"/>
          <w:rtl w:val="0"/>
        </w:rPr>
        <w:t xml:space="preserve">Images with captions </w:t>
      </w:r>
    </w:p>
    <w:p w:rsidR="00000000" w:rsidDel="00000000" w:rsidP="00000000" w:rsidRDefault="00000000" w:rsidRPr="00000000" w14:paraId="000005F8">
      <w:pPr>
        <w:spacing w:after="80" w:lineRule="auto"/>
        <w:rPr>
          <w:b w:val="0"/>
          <w:smallCaps w:val="0"/>
          <w:color w:val="4472c4"/>
          <w:vertAlign w:val="baseline"/>
        </w:rPr>
      </w:pPr>
      <w:r w:rsidDel="00000000" w:rsidR="00000000" w:rsidRPr="00000000">
        <w:rPr>
          <w:rtl w:val="0"/>
        </w:rPr>
      </w:r>
    </w:p>
    <w:p w:rsidR="00000000" w:rsidDel="00000000" w:rsidP="00000000" w:rsidRDefault="00000000" w:rsidRPr="00000000" w14:paraId="000005F9">
      <w:pPr>
        <w:spacing w:after="80" w:lineRule="auto"/>
        <w:rPr>
          <w:b w:val="0"/>
          <w:smallCaps w:val="0"/>
          <w:color w:val="4472c4"/>
          <w:vertAlign w:val="baseline"/>
        </w:rPr>
      </w:pPr>
      <w:r w:rsidDel="00000000" w:rsidR="00000000" w:rsidRPr="00000000">
        <w:rPr>
          <w:rtl w:val="0"/>
        </w:rPr>
      </w:r>
    </w:p>
    <w:p w:rsidR="00000000" w:rsidDel="00000000" w:rsidP="00000000" w:rsidRDefault="00000000" w:rsidRPr="00000000" w14:paraId="000005FA">
      <w:pPr>
        <w:spacing w:after="80" w:lineRule="auto"/>
        <w:rPr>
          <w:b w:val="0"/>
          <w:sz w:val="20"/>
          <w:szCs w:val="20"/>
          <w:vertAlign w:val="baseline"/>
        </w:rPr>
      </w:pPr>
      <w:r w:rsidDel="00000000" w:rsidR="00000000" w:rsidRPr="00000000">
        <w:rPr>
          <w:b w:val="1"/>
          <w:sz w:val="20"/>
          <w:szCs w:val="20"/>
          <w:vertAlign w:val="baseline"/>
          <w:rtl w:val="0"/>
        </w:rPr>
        <w:t xml:space="preserve">Floods </w:t>
      </w:r>
      <w:r w:rsidDel="00000000" w:rsidR="00000000" w:rsidRPr="00000000">
        <w:rPr>
          <w:rtl w:val="0"/>
        </w:rPr>
      </w:r>
    </w:p>
    <w:p w:rsidR="00000000" w:rsidDel="00000000" w:rsidP="00000000" w:rsidRDefault="00000000" w:rsidRPr="00000000" w14:paraId="000005FB">
      <w:pPr>
        <w:spacing w:after="200" w:line="276" w:lineRule="auto"/>
        <w:rPr>
          <w:b w:val="0"/>
          <w:smallCaps w:val="0"/>
          <w:color w:val="4472c4"/>
          <w:vertAlign w:val="baseline"/>
        </w:rPr>
      </w:pPr>
      <w:r w:rsidDel="00000000" w:rsidR="00000000" w:rsidRPr="00000000">
        <w:rPr>
          <w:rtl w:val="0"/>
        </w:rPr>
      </w:r>
    </w:p>
    <w:p w:rsidR="00000000" w:rsidDel="00000000" w:rsidP="00000000" w:rsidRDefault="00000000" w:rsidRPr="00000000" w14:paraId="000005FC">
      <w:pPr>
        <w:rPr>
          <w:sz w:val="20"/>
          <w:szCs w:val="20"/>
          <w:vertAlign w:val="baseline"/>
        </w:rPr>
      </w:pPr>
      <w:r w:rsidDel="00000000" w:rsidR="00000000" w:rsidRPr="00000000">
        <w:rPr>
          <w:sz w:val="20"/>
          <w:szCs w:val="20"/>
          <w:vertAlign w:val="baseline"/>
          <w:rtl w:val="0"/>
        </w:rPr>
        <w:t xml:space="preserve">Images with captions </w:t>
      </w:r>
    </w:p>
    <w:p w:rsidR="00000000" w:rsidDel="00000000" w:rsidP="00000000" w:rsidRDefault="00000000" w:rsidRPr="00000000" w14:paraId="000005FD">
      <w:pPr>
        <w:rPr>
          <w:b w:val="0"/>
          <w:color w:val="00b050"/>
          <w:vertAlign w:val="baseline"/>
        </w:rPr>
      </w:pPr>
      <w:r w:rsidDel="00000000" w:rsidR="00000000" w:rsidRPr="00000000">
        <w:rPr>
          <w:rtl w:val="0"/>
        </w:rPr>
      </w:r>
    </w:p>
    <w:p w:rsidR="00000000" w:rsidDel="00000000" w:rsidP="00000000" w:rsidRDefault="00000000" w:rsidRPr="00000000" w14:paraId="000005FE">
      <w:pPr>
        <w:rPr>
          <w:b w:val="0"/>
          <w:color w:val="00b050"/>
          <w:vertAlign w:val="baseline"/>
        </w:rPr>
      </w:pPr>
      <w:r w:rsidDel="00000000" w:rsidR="00000000" w:rsidRPr="00000000">
        <w:rPr>
          <w:rtl w:val="0"/>
        </w:rPr>
      </w:r>
    </w:p>
    <w:p w:rsidR="00000000" w:rsidDel="00000000" w:rsidP="00000000" w:rsidRDefault="00000000" w:rsidRPr="00000000" w14:paraId="000005FF">
      <w:pPr>
        <w:rPr>
          <w:b w:val="0"/>
          <w:color w:val="00b050"/>
          <w:vertAlign w:val="baseline"/>
        </w:rPr>
      </w:pPr>
      <w:r w:rsidDel="00000000" w:rsidR="00000000" w:rsidRPr="00000000">
        <w:rPr>
          <w:rtl w:val="0"/>
        </w:rPr>
      </w:r>
    </w:p>
    <w:p w:rsidR="00000000" w:rsidDel="00000000" w:rsidP="00000000" w:rsidRDefault="00000000" w:rsidRPr="00000000" w14:paraId="00000600">
      <w:pPr>
        <w:spacing w:after="80" w:lineRule="auto"/>
        <w:rPr>
          <w:b w:val="0"/>
          <w:sz w:val="20"/>
          <w:szCs w:val="20"/>
          <w:vertAlign w:val="baseline"/>
        </w:rPr>
      </w:pPr>
      <w:r w:rsidDel="00000000" w:rsidR="00000000" w:rsidRPr="00000000">
        <w:rPr>
          <w:b w:val="1"/>
          <w:sz w:val="20"/>
          <w:szCs w:val="20"/>
          <w:vertAlign w:val="baseline"/>
          <w:rtl w:val="0"/>
        </w:rPr>
        <w:t xml:space="preserve">Other details</w:t>
      </w:r>
      <w:r w:rsidDel="00000000" w:rsidR="00000000" w:rsidRPr="00000000">
        <w:rPr>
          <w:rtl w:val="0"/>
        </w:rPr>
      </w:r>
    </w:p>
    <w:p w:rsidR="00000000" w:rsidDel="00000000" w:rsidP="00000000" w:rsidRDefault="00000000" w:rsidRPr="00000000" w14:paraId="00000601">
      <w:pPr>
        <w:spacing w:after="200" w:line="276" w:lineRule="auto"/>
        <w:rPr>
          <w:b w:val="0"/>
          <w:smallCaps w:val="0"/>
          <w:color w:val="4472c4"/>
          <w:vertAlign w:val="baseline"/>
        </w:rPr>
      </w:pPr>
      <w:r w:rsidDel="00000000" w:rsidR="00000000" w:rsidRPr="00000000">
        <w:rPr>
          <w:rtl w:val="0"/>
        </w:rPr>
      </w:r>
    </w:p>
    <w:p w:rsidR="00000000" w:rsidDel="00000000" w:rsidP="00000000" w:rsidRDefault="00000000" w:rsidRPr="00000000" w14:paraId="00000602">
      <w:pPr>
        <w:rPr>
          <w:sz w:val="20"/>
          <w:szCs w:val="20"/>
          <w:vertAlign w:val="baseline"/>
        </w:rPr>
      </w:pPr>
      <w:r w:rsidDel="00000000" w:rsidR="00000000" w:rsidRPr="00000000">
        <w:rPr>
          <w:sz w:val="20"/>
          <w:szCs w:val="20"/>
          <w:vertAlign w:val="baseline"/>
          <w:rtl w:val="0"/>
        </w:rPr>
        <w:t xml:space="preserve">Images with captions </w:t>
      </w:r>
    </w:p>
    <w:p w:rsidR="00000000" w:rsidDel="00000000" w:rsidP="00000000" w:rsidRDefault="00000000" w:rsidRPr="00000000" w14:paraId="00000603">
      <w:pPr>
        <w:rPr>
          <w:b w:val="0"/>
          <w:color w:val="00b050"/>
          <w:vertAlign w:val="baseline"/>
        </w:rPr>
      </w:pPr>
      <w:r w:rsidDel="00000000" w:rsidR="00000000" w:rsidRPr="00000000">
        <w:rPr>
          <w:rtl w:val="0"/>
        </w:rPr>
      </w:r>
    </w:p>
    <w:p w:rsidR="00000000" w:rsidDel="00000000" w:rsidP="00000000" w:rsidRDefault="00000000" w:rsidRPr="00000000" w14:paraId="00000604">
      <w:pPr>
        <w:rPr>
          <w:b w:val="0"/>
          <w:color w:val="00b050"/>
          <w:vertAlign w:val="baseline"/>
        </w:rPr>
      </w:pPr>
      <w:r w:rsidDel="00000000" w:rsidR="00000000" w:rsidRPr="00000000">
        <w:rPr>
          <w:rtl w:val="0"/>
        </w:rPr>
      </w:r>
    </w:p>
    <w:p w:rsidR="00000000" w:rsidDel="00000000" w:rsidP="00000000" w:rsidRDefault="00000000" w:rsidRPr="00000000" w14:paraId="00000605">
      <w:pPr>
        <w:rPr>
          <w:b w:val="0"/>
          <w:color w:val="00b050"/>
          <w:vertAlign w:val="baseline"/>
        </w:rPr>
      </w:pPr>
      <w:r w:rsidDel="00000000" w:rsidR="00000000" w:rsidRPr="00000000">
        <w:rPr>
          <w:rtl w:val="0"/>
        </w:rPr>
      </w:r>
    </w:p>
    <w:p w:rsidR="00000000" w:rsidDel="00000000" w:rsidP="00000000" w:rsidRDefault="00000000" w:rsidRPr="00000000" w14:paraId="00000606">
      <w:pPr>
        <w:spacing w:after="80" w:lineRule="auto"/>
        <w:rPr>
          <w:b w:val="0"/>
          <w:sz w:val="20"/>
          <w:szCs w:val="20"/>
          <w:vertAlign w:val="baseline"/>
        </w:rPr>
      </w:pPr>
      <w:r w:rsidDel="00000000" w:rsidR="00000000" w:rsidRPr="00000000">
        <w:rPr>
          <w:b w:val="1"/>
          <w:sz w:val="20"/>
          <w:szCs w:val="20"/>
          <w:vertAlign w:val="baseline"/>
          <w:rtl w:val="0"/>
        </w:rPr>
        <w:t xml:space="preserve">Bioclimatic / Use / comfort / aesthetics </w:t>
      </w:r>
      <w:r w:rsidDel="00000000" w:rsidR="00000000" w:rsidRPr="00000000">
        <w:rPr>
          <w:rtl w:val="0"/>
        </w:rPr>
      </w:r>
    </w:p>
    <w:p w:rsidR="00000000" w:rsidDel="00000000" w:rsidP="00000000" w:rsidRDefault="00000000" w:rsidRPr="00000000" w14:paraId="00000607">
      <w:pPr>
        <w:rPr>
          <w:b w:val="0"/>
          <w:color w:val="00b050"/>
          <w:vertAlign w:val="baseline"/>
        </w:rPr>
      </w:pPr>
      <w:r w:rsidDel="00000000" w:rsidR="00000000" w:rsidRPr="00000000">
        <w:rPr>
          <w:rtl w:val="0"/>
        </w:rPr>
      </w:r>
    </w:p>
    <w:p w:rsidR="00000000" w:rsidDel="00000000" w:rsidP="00000000" w:rsidRDefault="00000000" w:rsidRPr="00000000" w14:paraId="00000608">
      <w:pPr>
        <w:rPr>
          <w:sz w:val="20"/>
          <w:szCs w:val="20"/>
          <w:vertAlign w:val="baseline"/>
        </w:rPr>
      </w:pPr>
      <w:r w:rsidDel="00000000" w:rsidR="00000000" w:rsidRPr="00000000">
        <w:rPr>
          <w:sz w:val="20"/>
          <w:szCs w:val="20"/>
          <w:vertAlign w:val="baseline"/>
          <w:rtl w:val="0"/>
        </w:rPr>
        <w:t xml:space="preserve">Images with captions </w:t>
      </w:r>
    </w:p>
    <w:p w:rsidR="00000000" w:rsidDel="00000000" w:rsidP="00000000" w:rsidRDefault="00000000" w:rsidRPr="00000000" w14:paraId="00000609">
      <w:pPr>
        <w:rPr>
          <w:b w:val="0"/>
          <w:color w:val="00b050"/>
          <w:vertAlign w:val="baseline"/>
        </w:rPr>
      </w:pPr>
      <w:r w:rsidDel="00000000" w:rsidR="00000000" w:rsidRPr="00000000">
        <w:rPr>
          <w:rtl w:val="0"/>
        </w:rPr>
      </w:r>
    </w:p>
    <w:p w:rsidR="00000000" w:rsidDel="00000000" w:rsidP="00000000" w:rsidRDefault="00000000" w:rsidRPr="00000000" w14:paraId="0000060A">
      <w:pPr>
        <w:rPr>
          <w:b w:val="0"/>
          <w:color w:val="00b050"/>
          <w:vertAlign w:val="baseline"/>
        </w:rPr>
      </w:pPr>
      <w:r w:rsidDel="00000000" w:rsidR="00000000" w:rsidRPr="00000000">
        <w:rPr>
          <w:rtl w:val="0"/>
        </w:rPr>
      </w:r>
    </w:p>
    <w:p w:rsidR="00000000" w:rsidDel="00000000" w:rsidP="00000000" w:rsidRDefault="00000000" w:rsidRPr="00000000" w14:paraId="0000060B">
      <w:pPr>
        <w:rPr>
          <w:color w:val="00b050"/>
        </w:rPr>
      </w:pPr>
      <w:r w:rsidDel="00000000" w:rsidR="00000000" w:rsidRPr="00000000">
        <w:rPr>
          <w:rtl w:val="0"/>
        </w:rPr>
      </w:r>
    </w:p>
    <w:p w:rsidR="00000000" w:rsidDel="00000000" w:rsidP="00000000" w:rsidRDefault="00000000" w:rsidRPr="00000000" w14:paraId="0000060C">
      <w:pPr>
        <w:rPr>
          <w:color w:val="00b050"/>
        </w:rPr>
      </w:pPr>
      <w:r w:rsidDel="00000000" w:rsidR="00000000" w:rsidRPr="00000000">
        <w:rPr>
          <w:rtl w:val="0"/>
        </w:rPr>
      </w:r>
    </w:p>
    <w:p w:rsidR="00000000" w:rsidDel="00000000" w:rsidP="00000000" w:rsidRDefault="00000000" w:rsidRPr="00000000" w14:paraId="0000060D">
      <w:pPr>
        <w:rPr>
          <w:color w:val="00b050"/>
        </w:rPr>
      </w:pPr>
      <w:r w:rsidDel="00000000" w:rsidR="00000000" w:rsidRPr="00000000">
        <w:rPr>
          <w:b w:val="1"/>
          <w:smallCaps w:val="1"/>
          <w:color w:val="4472c4"/>
          <w:rtl w:val="0"/>
        </w:rPr>
        <w:t xml:space="preserve">5.3. Achievable and affordable physical </w:t>
      </w:r>
      <w:sdt>
        <w:sdtPr>
          <w:tag w:val="goog_rdk_52"/>
        </w:sdtPr>
        <w:sdtContent>
          <w:commentRangeStart w:id="0"/>
        </w:sdtContent>
      </w:sdt>
      <w:r w:rsidDel="00000000" w:rsidR="00000000" w:rsidRPr="00000000">
        <w:rPr>
          <w:b w:val="1"/>
          <w:smallCaps w:val="1"/>
          <w:color w:val="4472c4"/>
          <w:rtl w:val="0"/>
        </w:rPr>
        <w:t xml:space="preserve">improvements</w:t>
      </w:r>
      <w:commentRangeEnd w:id="0"/>
      <w:r w:rsidDel="00000000" w:rsidR="00000000" w:rsidRPr="00000000">
        <w:commentReference w:id="0"/>
      </w:r>
      <w:r w:rsidDel="00000000" w:rsidR="00000000" w:rsidRPr="00000000">
        <w:rPr>
          <w:b w:val="1"/>
          <w:smallCaps w:val="1"/>
          <w:color w:val="4472c4"/>
          <w:rtl w:val="0"/>
        </w:rPr>
        <w:t xml:space="preserve"> </w:t>
      </w:r>
      <w:r w:rsidDel="00000000" w:rsidR="00000000" w:rsidRPr="00000000">
        <w:rPr>
          <w:rtl w:val="0"/>
        </w:rPr>
      </w:r>
    </w:p>
    <w:p w:rsidR="00000000" w:rsidDel="00000000" w:rsidP="00000000" w:rsidRDefault="00000000" w:rsidRPr="00000000" w14:paraId="0000060E">
      <w:pPr>
        <w:rPr>
          <w:color w:val="00b050"/>
        </w:rPr>
      </w:pPr>
      <w:r w:rsidDel="00000000" w:rsidR="00000000" w:rsidRPr="00000000">
        <w:rPr>
          <w:i w:val="1"/>
          <w:sz w:val="18"/>
          <w:szCs w:val="18"/>
          <w:rtl w:val="0"/>
        </w:rPr>
        <w:t xml:space="preserve">Where to find the information: Form 1, question 4.16 / 4.17 + Form 2, question 6.8 / 6.11 / 6.12 / 9.5 / 11.13</w:t>
      </w:r>
      <w:sdt>
        <w:sdtPr>
          <w:tag w:val="goog_rdk_53"/>
        </w:sdtPr>
        <w:sdtContent>
          <w:ins w:author="julien hosta" w:id="22" w:date="2021-07-12T09:36:50Z">
            <w:r w:rsidDel="00000000" w:rsidR="00000000" w:rsidRPr="00000000">
              <w:rPr>
                <w:i w:val="1"/>
                <w:sz w:val="18"/>
                <w:szCs w:val="18"/>
                <w:rtl w:val="0"/>
              </w:rPr>
              <w:t xml:space="preserve"> + Form 4, question 11.18</w:t>
            </w:r>
          </w:ins>
        </w:sdtContent>
      </w:sdt>
      <w:r w:rsidDel="00000000" w:rsidR="00000000" w:rsidRPr="00000000">
        <w:rPr>
          <w:rtl w:val="0"/>
        </w:rPr>
      </w:r>
    </w:p>
    <w:p w:rsidR="00000000" w:rsidDel="00000000" w:rsidP="00000000" w:rsidRDefault="00000000" w:rsidRPr="00000000" w14:paraId="0000060F">
      <w:pPr>
        <w:pBdr>
          <w:bottom w:color="00b050" w:space="1" w:sz="18" w:val="single"/>
        </w:pBdr>
        <w:rPr>
          <w:b w:val="1"/>
          <w:smallCaps w:val="1"/>
          <w:color w:val="00b050"/>
        </w:rPr>
      </w:pPr>
      <w:r w:rsidDel="00000000" w:rsidR="00000000" w:rsidRPr="00000000">
        <w:br w:type="page"/>
      </w:r>
      <w:r w:rsidDel="00000000" w:rsidR="00000000" w:rsidRPr="00000000">
        <w:rPr>
          <w:rtl w:val="0"/>
        </w:rPr>
      </w:r>
    </w:p>
    <w:p w:rsidR="00000000" w:rsidDel="00000000" w:rsidP="00000000" w:rsidRDefault="00000000" w:rsidRPr="00000000" w14:paraId="00000610">
      <w:pPr>
        <w:pBdr>
          <w:bottom w:color="00b050" w:space="1" w:sz="18" w:val="single"/>
        </w:pBdr>
        <w:rPr>
          <w:rFonts w:ascii="Times New Roman" w:cs="Times New Roman" w:eastAsia="Times New Roman" w:hAnsi="Times New Roman"/>
          <w:sz w:val="20"/>
          <w:szCs w:val="20"/>
        </w:rPr>
      </w:pPr>
      <w:r w:rsidDel="00000000" w:rsidR="00000000" w:rsidRPr="00000000">
        <w:rPr>
          <w:b w:val="1"/>
          <w:smallCaps w:val="1"/>
          <w:color w:val="00b050"/>
          <w:rtl w:val="0"/>
        </w:rPr>
        <w:t xml:space="preserve">6. Disaster Risk Reduction and Localisation</w:t>
      </w:r>
      <w:r w:rsidDel="00000000" w:rsidR="00000000" w:rsidRPr="00000000">
        <w:rPr>
          <w:rtl w:val="0"/>
        </w:rPr>
      </w:r>
    </w:p>
    <w:p w:rsidR="00000000" w:rsidDel="00000000" w:rsidP="00000000" w:rsidRDefault="00000000" w:rsidRPr="00000000" w14:paraId="00000611">
      <w:pPr>
        <w:spacing w:after="200" w:line="240" w:lineRule="auto"/>
        <w:rPr>
          <w:b w:val="1"/>
          <w:smallCaps w:val="1"/>
          <w:color w:val="4472c4"/>
        </w:rPr>
      </w:pPr>
      <w:r w:rsidDel="00000000" w:rsidR="00000000" w:rsidRPr="00000000">
        <w:rPr>
          <w:rFonts w:ascii="Times New Roman" w:cs="Times New Roman" w:eastAsia="Times New Roman" w:hAnsi="Times New Roman"/>
          <w:sz w:val="20"/>
          <w:szCs w:val="20"/>
          <w:rtl w:val="0"/>
        </w:rPr>
        <w:tab/>
      </w:r>
      <w:r w:rsidDel="00000000" w:rsidR="00000000" w:rsidRPr="00000000">
        <w:rPr>
          <w:b w:val="1"/>
          <w:smallCaps w:val="1"/>
          <w:color w:val="4472c4"/>
          <w:rtl w:val="0"/>
        </w:rPr>
        <w:t xml:space="preserve">6.1 Municipality Policies and Guidelines related to Preparedness</w:t>
      </w:r>
    </w:p>
    <w:p w:rsidR="00000000" w:rsidDel="00000000" w:rsidP="00000000" w:rsidRDefault="00000000" w:rsidRPr="00000000" w14:paraId="00000612">
      <w:pPr>
        <w:spacing w:after="200" w:line="240" w:lineRule="auto"/>
        <w:rPr>
          <w:b w:val="1"/>
          <w:smallCaps w:val="1"/>
          <w:color w:val="4472c4"/>
        </w:rPr>
      </w:pPr>
      <w:r w:rsidDel="00000000" w:rsidR="00000000" w:rsidRPr="00000000">
        <w:rPr>
          <w:b w:val="1"/>
          <w:smallCaps w:val="1"/>
          <w:color w:val="4472c4"/>
          <w:rtl w:val="0"/>
        </w:rPr>
        <w:tab/>
        <w:t xml:space="preserve">6.2 Key Disaster related structure and operations</w:t>
      </w:r>
    </w:p>
    <w:p w:rsidR="00000000" w:rsidDel="00000000" w:rsidP="00000000" w:rsidRDefault="00000000" w:rsidRPr="00000000" w14:paraId="00000613">
      <w:pPr>
        <w:spacing w:after="200" w:line="240" w:lineRule="auto"/>
        <w:rPr>
          <w:b w:val="1"/>
          <w:smallCaps w:val="1"/>
          <w:color w:val="4472c4"/>
        </w:rPr>
      </w:pPr>
      <w:r w:rsidDel="00000000" w:rsidR="00000000" w:rsidRPr="00000000">
        <w:rPr>
          <w:b w:val="1"/>
          <w:smallCaps w:val="1"/>
          <w:color w:val="4472c4"/>
          <w:rtl w:val="0"/>
        </w:rPr>
        <w:tab/>
        <w:t xml:space="preserve">6.3 Municipality plan and capacity to carry forward Recovery and Resilience </w:t>
      </w:r>
    </w:p>
    <w:p w:rsidR="00000000" w:rsidDel="00000000" w:rsidP="00000000" w:rsidRDefault="00000000" w:rsidRPr="00000000" w14:paraId="00000614">
      <w:pPr>
        <w:spacing w:after="200" w:line="240" w:lineRule="auto"/>
        <w:rPr>
          <w:rFonts w:ascii="Times New Roman" w:cs="Times New Roman" w:eastAsia="Times New Roman" w:hAnsi="Times New Roman"/>
          <w:sz w:val="20"/>
          <w:szCs w:val="20"/>
        </w:rPr>
      </w:pPr>
      <w:r w:rsidDel="00000000" w:rsidR="00000000" w:rsidRPr="00000000">
        <w:rPr>
          <w:b w:val="1"/>
          <w:smallCaps w:val="1"/>
          <w:color w:val="4472c4"/>
          <w:rtl w:val="0"/>
        </w:rPr>
        <w:tab/>
        <w:t xml:space="preserve">6.4 Situation of COVID-19</w:t>
      </w:r>
      <w:r w:rsidDel="00000000" w:rsidR="00000000" w:rsidRPr="00000000">
        <w:br w:type="page"/>
      </w:r>
      <w:r w:rsidDel="00000000" w:rsidR="00000000" w:rsidRPr="00000000">
        <w:rPr>
          <w:rtl w:val="0"/>
        </w:rPr>
      </w:r>
    </w:p>
    <w:p w:rsidR="00000000" w:rsidDel="00000000" w:rsidP="00000000" w:rsidRDefault="00000000" w:rsidRPr="00000000" w14:paraId="00000615">
      <w:pPr>
        <w:spacing w:after="20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16">
      <w:pPr>
        <w:pBdr>
          <w:bottom w:color="00b050" w:space="1" w:sz="18" w:val="single"/>
        </w:pBdr>
        <w:rPr>
          <w:b w:val="0"/>
          <w:smallCaps w:val="0"/>
          <w:color w:val="00b050"/>
          <w:vertAlign w:val="baseline"/>
        </w:rPr>
      </w:pPr>
      <w:r w:rsidDel="00000000" w:rsidR="00000000" w:rsidRPr="00000000">
        <w:rPr>
          <w:b w:val="1"/>
          <w:smallCaps w:val="1"/>
          <w:color w:val="00b050"/>
          <w:vertAlign w:val="baseline"/>
          <w:rtl w:val="0"/>
        </w:rPr>
        <w:t xml:space="preserve">Annex – PESTEL Analysis - </w:t>
      </w:r>
      <w:sdt>
        <w:sdtPr>
          <w:tag w:val="goog_rdk_54"/>
        </w:sdtPr>
        <w:sdtContent>
          <w:commentRangeStart w:id="1"/>
        </w:sdtContent>
      </w:sdt>
      <w:r w:rsidDel="00000000" w:rsidR="00000000" w:rsidRPr="00000000">
        <w:rPr>
          <w:b w:val="1"/>
          <w:smallCaps w:val="1"/>
          <w:color w:val="00b050"/>
          <w:vertAlign w:val="baseline"/>
          <w:rtl w:val="0"/>
        </w:rPr>
        <w:t xml:space="preserve">Stakeholders</w:t>
      </w:r>
      <w:commentRangeEnd w:id="1"/>
      <w:r w:rsidDel="00000000" w:rsidR="00000000" w:rsidRPr="00000000">
        <w:commentReference w:id="1"/>
      </w:r>
      <w:r w:rsidDel="00000000" w:rsidR="00000000" w:rsidRPr="00000000">
        <w:rPr>
          <w:b w:val="1"/>
          <w:smallCaps w:val="1"/>
          <w:color w:val="00b050"/>
          <w:vertAlign w:val="baseline"/>
          <w:rtl w:val="0"/>
        </w:rPr>
        <w:t xml:space="preserve"> </w:t>
      </w:r>
      <w:r w:rsidDel="00000000" w:rsidR="00000000" w:rsidRPr="00000000">
        <w:rPr>
          <w:rtl w:val="0"/>
        </w:rPr>
      </w:r>
    </w:p>
    <w:tbl>
      <w:tblPr>
        <w:tblStyle w:val="Table9"/>
        <w:tblW w:w="15600.0" w:type="dxa"/>
        <w:jc w:val="left"/>
        <w:tblInd w:w="70.0" w:type="pct"/>
        <w:tblLayout w:type="fixed"/>
        <w:tblLook w:val="0000"/>
      </w:tblPr>
      <w:tblGrid>
        <w:gridCol w:w="1136"/>
        <w:gridCol w:w="1485"/>
        <w:gridCol w:w="4150"/>
        <w:gridCol w:w="1136"/>
        <w:gridCol w:w="1747"/>
        <w:gridCol w:w="1410"/>
        <w:gridCol w:w="4536"/>
        <w:tblGridChange w:id="0">
          <w:tblGrid>
            <w:gridCol w:w="1136"/>
            <w:gridCol w:w="1485"/>
            <w:gridCol w:w="4150"/>
            <w:gridCol w:w="1136"/>
            <w:gridCol w:w="1747"/>
            <w:gridCol w:w="1410"/>
            <w:gridCol w:w="4536"/>
          </w:tblGrid>
        </w:tblGridChange>
      </w:tblGrid>
      <w:tr>
        <w:trPr>
          <w:trHeight w:val="375" w:hRule="atLeast"/>
        </w:trPr>
        <w:tc>
          <w:tcPr>
            <w:gridSpan w:val="3"/>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17">
            <w:pPr>
              <w:spacing w:after="0" w:line="240" w:lineRule="auto"/>
              <w:rPr>
                <w:b w:val="0"/>
                <w:color w:val="000000"/>
                <w:sz w:val="28"/>
                <w:szCs w:val="28"/>
                <w:vertAlign w:val="baseline"/>
              </w:rPr>
            </w:pPr>
            <w:r w:rsidDel="00000000" w:rsidR="00000000" w:rsidRPr="00000000">
              <w:rPr>
                <w:b w:val="1"/>
                <w:color w:val="000000"/>
                <w:sz w:val="24"/>
                <w:szCs w:val="24"/>
                <w:vertAlign w:val="baseline"/>
                <w:rtl w:val="0"/>
              </w:rPr>
              <w:t xml:space="preserve">PESTEL Analysis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1A">
            <w:pPr>
              <w:spacing w:after="0" w:line="240" w:lineRule="auto"/>
              <w:rPr>
                <w:color w:val="000000"/>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1B">
            <w:pPr>
              <w:spacing w:after="0" w:line="240" w:lineRule="auto"/>
              <w:rPr>
                <w:rFonts w:ascii="Times New Roman" w:cs="Times New Roman" w:eastAsia="Times New Roman" w:hAnsi="Times New Roman"/>
                <w:sz w:val="20"/>
                <w:szCs w:val="20"/>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1C">
            <w:pPr>
              <w:spacing w:after="0" w:line="240" w:lineRule="auto"/>
              <w:rPr>
                <w:rFonts w:ascii="Times New Roman" w:cs="Times New Roman" w:eastAsia="Times New Roman" w:hAnsi="Times New Roman"/>
                <w:sz w:val="20"/>
                <w:szCs w:val="20"/>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1D">
            <w:pPr>
              <w:spacing w:after="0" w:line="240" w:lineRule="auto"/>
              <w:rPr>
                <w:rFonts w:ascii="Times New Roman" w:cs="Times New Roman" w:eastAsia="Times New Roman" w:hAnsi="Times New Roman"/>
                <w:sz w:val="20"/>
                <w:szCs w:val="20"/>
                <w:vertAlign w:val="baseline"/>
              </w:rPr>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1E">
            <w:pPr>
              <w:spacing w:after="0" w:line="240" w:lineRule="auto"/>
              <w:rPr>
                <w:rFonts w:ascii="Times New Roman" w:cs="Times New Roman" w:eastAsia="Times New Roman" w:hAnsi="Times New Roman"/>
                <w:sz w:val="20"/>
                <w:szCs w:val="20"/>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1F">
            <w:pPr>
              <w:spacing w:after="0" w:line="240" w:lineRule="auto"/>
              <w:rPr>
                <w:rFonts w:ascii="Times New Roman" w:cs="Times New Roman" w:eastAsia="Times New Roman" w:hAnsi="Times New Roman"/>
                <w:sz w:val="20"/>
                <w:szCs w:val="20"/>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20">
            <w:pPr>
              <w:spacing w:after="0" w:line="240" w:lineRule="auto"/>
              <w:rPr>
                <w:rFonts w:ascii="Times New Roman" w:cs="Times New Roman" w:eastAsia="Times New Roman" w:hAnsi="Times New Roman"/>
                <w:sz w:val="20"/>
                <w:szCs w:val="20"/>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21">
            <w:pPr>
              <w:spacing w:after="0" w:line="240" w:lineRule="auto"/>
              <w:rPr>
                <w:rFonts w:ascii="Times New Roman" w:cs="Times New Roman" w:eastAsia="Times New Roman" w:hAnsi="Times New Roman"/>
                <w:sz w:val="20"/>
                <w:szCs w:val="20"/>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22">
            <w:pPr>
              <w:spacing w:after="0" w:line="240" w:lineRule="auto"/>
              <w:rPr>
                <w:rFonts w:ascii="Times New Roman" w:cs="Times New Roman" w:eastAsia="Times New Roman" w:hAnsi="Times New Roman"/>
                <w:sz w:val="20"/>
                <w:szCs w:val="20"/>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23">
            <w:pPr>
              <w:spacing w:after="0" w:line="240" w:lineRule="auto"/>
              <w:rPr>
                <w:rFonts w:ascii="Times New Roman" w:cs="Times New Roman" w:eastAsia="Times New Roman" w:hAnsi="Times New Roman"/>
                <w:sz w:val="20"/>
                <w:szCs w:val="20"/>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24">
            <w:pPr>
              <w:spacing w:after="0" w:line="240" w:lineRule="auto"/>
              <w:rPr>
                <w:rFonts w:ascii="Times New Roman" w:cs="Times New Roman" w:eastAsia="Times New Roman" w:hAnsi="Times New Roman"/>
                <w:sz w:val="20"/>
                <w:szCs w:val="20"/>
                <w:vertAlign w:val="baseline"/>
              </w:rPr>
            </w:pPr>
            <w:r w:rsidDel="00000000" w:rsidR="00000000" w:rsidRPr="00000000">
              <w:rPr>
                <w:rtl w:val="0"/>
              </w:rPr>
            </w:r>
          </w:p>
        </w:tc>
      </w:tr>
      <w:tr>
        <w:trPr>
          <w:trHeight w:val="870" w:hRule="atLeast"/>
        </w:trPr>
        <w:tc>
          <w:tcPr>
            <w:gridSpan w:val="7"/>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625">
            <w:pPr>
              <w:spacing w:after="0" w:line="240" w:lineRule="auto"/>
              <w:rPr>
                <w:color w:val="000000"/>
                <w:vertAlign w:val="baseline"/>
              </w:rPr>
            </w:pPr>
            <w:r w:rsidDel="00000000" w:rsidR="00000000" w:rsidRPr="00000000">
              <w:rPr>
                <w:color w:val="000000"/>
                <w:vertAlign w:val="baseline"/>
                <w:rtl w:val="0"/>
              </w:rPr>
              <w:t xml:space="preserve">A good tool to use to help you identify all your stakeholders is PESTLE. By considering each of these categories and how they relate to your project, you can then identify stakeholders. For example when thinking about the Legal aspect, you may realise a contract for services is needed. This will require input from our Legal team, so clearly they are a stakeholder.    </w:t>
            </w:r>
            <w:r w:rsidDel="00000000" w:rsidR="00000000" w:rsidRPr="00000000">
              <w:rPr>
                <w:color w:val="000000"/>
                <w:sz w:val="18"/>
                <w:szCs w:val="18"/>
                <w:vertAlign w:val="baseline"/>
                <w:rtl w:val="0"/>
              </w:rPr>
              <w:t xml:space="preserve">(from the 'Stakeholder analysis and management toolkit' , University of Manchester; https://www.alnap.org/help-library/stakeholder-analysis-toolkit)</w:t>
            </w:r>
            <w:r w:rsidDel="00000000" w:rsidR="00000000" w:rsidRPr="00000000">
              <w:rPr>
                <w:rtl w:val="0"/>
              </w:rPr>
            </w:r>
          </w:p>
        </w:tc>
      </w:tr>
      <w:tr>
        <w:trPr>
          <w:trHeight w:val="315" w:hRule="atLeast"/>
        </w:trPr>
        <w:tc>
          <w:tcPr>
            <w:gridSpan w:val="4"/>
            <w:tcBorders>
              <w:top w:color="000000" w:space="0" w:sz="0" w:val="nil"/>
              <w:left w:color="000000" w:space="0" w:sz="0" w:val="nil"/>
              <w:bottom w:color="000000" w:space="0" w:sz="8" w:val="single"/>
              <w:right w:color="000000" w:space="0" w:sz="0" w:val="nil"/>
            </w:tcBorders>
            <w:vAlign w:val="top"/>
          </w:tcPr>
          <w:p w:rsidR="00000000" w:rsidDel="00000000" w:rsidP="00000000" w:rsidRDefault="00000000" w:rsidRPr="00000000" w14:paraId="0000062C">
            <w:pPr>
              <w:spacing w:after="0" w:line="240" w:lineRule="auto"/>
              <w:rPr>
                <w:color w:val="2d434d"/>
              </w:rPr>
            </w:pPr>
            <w:r w:rsidDel="00000000" w:rsidR="00000000" w:rsidRPr="00000000">
              <w:rPr>
                <w:rtl w:val="0"/>
              </w:rPr>
            </w:r>
          </w:p>
          <w:p w:rsidR="00000000" w:rsidDel="00000000" w:rsidP="00000000" w:rsidRDefault="00000000" w:rsidRPr="00000000" w14:paraId="0000062D">
            <w:pPr>
              <w:spacing w:after="0" w:line="240" w:lineRule="auto"/>
              <w:rPr>
                <w:color w:val="2d434d"/>
                <w:vertAlign w:val="baseline"/>
              </w:rPr>
            </w:pPr>
            <w:r w:rsidDel="00000000" w:rsidR="00000000" w:rsidRPr="00000000">
              <w:rPr>
                <w:color w:val="2d434d"/>
                <w:vertAlign w:val="baseline"/>
                <w:rtl w:val="0"/>
              </w:rPr>
              <w:t xml:space="preserve">The factors explored in a PESTLE Analysis include: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31">
            <w:pPr>
              <w:spacing w:after="0" w:line="240" w:lineRule="auto"/>
              <w:rPr>
                <w:color w:val="2d434d"/>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32">
            <w:pPr>
              <w:spacing w:after="0" w:line="240" w:lineRule="auto"/>
              <w:rPr>
                <w:rFonts w:ascii="Times New Roman" w:cs="Times New Roman" w:eastAsia="Times New Roman" w:hAnsi="Times New Roman"/>
                <w:sz w:val="20"/>
                <w:szCs w:val="20"/>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33">
            <w:pPr>
              <w:spacing w:after="0" w:line="240" w:lineRule="auto"/>
              <w:rPr>
                <w:rFonts w:ascii="Times New Roman" w:cs="Times New Roman" w:eastAsia="Times New Roman" w:hAnsi="Times New Roman"/>
                <w:sz w:val="20"/>
                <w:szCs w:val="20"/>
                <w:vertAlign w:val="baseline"/>
              </w:rPr>
            </w:pPr>
            <w:r w:rsidDel="00000000" w:rsidR="00000000" w:rsidRPr="00000000">
              <w:rPr>
                <w:rtl w:val="0"/>
              </w:rPr>
            </w:r>
          </w:p>
        </w:tc>
      </w:tr>
      <w:tr>
        <w:trPr>
          <w:trHeight w:val="315" w:hRule="atLeast"/>
        </w:trPr>
        <w:tc>
          <w:tcPr>
            <w:tcBorders>
              <w:top w:color="000000" w:space="0" w:sz="0" w:val="nil"/>
              <w:left w:color="000000" w:space="0" w:sz="8" w:val="single"/>
              <w:bottom w:color="000000" w:space="0" w:sz="8" w:val="single"/>
              <w:right w:color="000000" w:space="0" w:sz="0" w:val="nil"/>
            </w:tcBorders>
            <w:vAlign w:val="top"/>
          </w:tcPr>
          <w:p w:rsidR="00000000" w:rsidDel="00000000" w:rsidP="00000000" w:rsidRDefault="00000000" w:rsidRPr="00000000" w14:paraId="00000634">
            <w:pPr>
              <w:spacing w:after="0" w:line="240" w:lineRule="auto"/>
              <w:rPr>
                <w:color w:val="2d434d"/>
                <w:vertAlign w:val="baseline"/>
              </w:rPr>
            </w:pPr>
            <w:r w:rsidDel="00000000" w:rsidR="00000000" w:rsidRPr="00000000">
              <w:rPr>
                <w:color w:val="2d434d"/>
                <w:vertAlign w:val="baseline"/>
                <w:rtl w:val="0"/>
              </w:rPr>
              <w:t xml:space="preserve"> </w:t>
            </w:r>
          </w:p>
        </w:tc>
        <w:tc>
          <w:tcPr>
            <w:tcBorders>
              <w:top w:color="000000" w:space="0" w:sz="0" w:val="nil"/>
              <w:left w:color="000000" w:space="0" w:sz="0" w:val="nil"/>
              <w:bottom w:color="000000" w:space="0" w:sz="8" w:val="single"/>
              <w:right w:color="000000" w:space="0" w:sz="0" w:val="nil"/>
            </w:tcBorders>
            <w:vAlign w:val="center"/>
          </w:tcPr>
          <w:p w:rsidR="00000000" w:rsidDel="00000000" w:rsidP="00000000" w:rsidRDefault="00000000" w:rsidRPr="00000000" w14:paraId="00000635">
            <w:pPr>
              <w:spacing w:after="0" w:line="240" w:lineRule="auto"/>
              <w:jc w:val="center"/>
              <w:rPr>
                <w:b w:val="0"/>
                <w:color w:val="000000"/>
                <w:vertAlign w:val="baseline"/>
              </w:rPr>
            </w:pPr>
            <w:r w:rsidDel="00000000" w:rsidR="00000000" w:rsidRPr="00000000">
              <w:rPr>
                <w:b w:val="1"/>
                <w:color w:val="000000"/>
                <w:vertAlign w:val="baseline"/>
                <w:rtl w:val="0"/>
              </w:rPr>
              <w:t xml:space="preserve">THEMATIC</w:t>
            </w:r>
            <w:r w:rsidDel="00000000" w:rsidR="00000000" w:rsidRPr="00000000">
              <w:rPr>
                <w:rtl w:val="0"/>
              </w:rPr>
            </w:r>
          </w:p>
        </w:tc>
        <w:tc>
          <w:tcPr>
            <w:gridSpan w:val="4"/>
            <w:tcBorders>
              <w:top w:color="000000" w:space="0" w:sz="8" w:val="single"/>
              <w:left w:color="000000" w:space="0" w:sz="0" w:val="nil"/>
              <w:bottom w:color="000000" w:space="0" w:sz="8" w:val="single"/>
              <w:right w:color="000000" w:space="0" w:sz="0" w:val="nil"/>
            </w:tcBorders>
            <w:vAlign w:val="center"/>
          </w:tcPr>
          <w:p w:rsidR="00000000" w:rsidDel="00000000" w:rsidP="00000000" w:rsidRDefault="00000000" w:rsidRPr="00000000" w14:paraId="00000636">
            <w:pPr>
              <w:spacing w:after="0" w:line="240" w:lineRule="auto"/>
              <w:jc w:val="center"/>
              <w:rPr>
                <w:b w:val="0"/>
                <w:color w:val="000000"/>
                <w:vertAlign w:val="baseline"/>
              </w:rPr>
            </w:pPr>
            <w:r w:rsidDel="00000000" w:rsidR="00000000" w:rsidRPr="00000000">
              <w:rPr>
                <w:b w:val="1"/>
                <w:color w:val="000000"/>
                <w:vertAlign w:val="baseline"/>
                <w:rtl w:val="0"/>
              </w:rPr>
              <w:t xml:space="preserve">COMMENT</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63A">
            <w:pPr>
              <w:spacing w:after="0" w:line="240" w:lineRule="auto"/>
              <w:jc w:val="center"/>
              <w:rPr>
                <w:b w:val="0"/>
                <w:color w:val="000000"/>
                <w:vertAlign w:val="baseline"/>
              </w:rPr>
            </w:pPr>
            <w:r w:rsidDel="00000000" w:rsidR="00000000" w:rsidRPr="00000000">
              <w:rPr>
                <w:b w:val="1"/>
                <w:color w:val="000000"/>
                <w:vertAlign w:val="baseline"/>
                <w:rtl w:val="0"/>
              </w:rPr>
              <w:t xml:space="preserve">STAKEHOLDERS</w:t>
            </w:r>
            <w:r w:rsidDel="00000000" w:rsidR="00000000" w:rsidRPr="00000000">
              <w:rPr>
                <w:rtl w:val="0"/>
              </w:rPr>
            </w:r>
          </w:p>
        </w:tc>
      </w:tr>
      <w:tr>
        <w:trPr>
          <w:trHeight w:val="871" w:hRule="atLeast"/>
        </w:trPr>
        <w:tc>
          <w:tcPr>
            <w:tcBorders>
              <w:top w:color="000000" w:space="0" w:sz="0" w:val="nil"/>
              <w:left w:color="ffffff" w:space="0" w:sz="8" w:val="single"/>
              <w:bottom w:color="ffffff" w:space="0" w:sz="8" w:val="single"/>
              <w:right w:color="ffffff" w:space="0" w:sz="8" w:val="single"/>
            </w:tcBorders>
            <w:shd w:fill="ffb200" w:val="clear"/>
            <w:vAlign w:val="center"/>
          </w:tcPr>
          <w:p w:rsidR="00000000" w:rsidDel="00000000" w:rsidP="00000000" w:rsidRDefault="00000000" w:rsidRPr="00000000" w14:paraId="0000063B">
            <w:pPr>
              <w:spacing w:after="0" w:line="240" w:lineRule="auto"/>
              <w:jc w:val="center"/>
              <w:rPr>
                <w:b w:val="0"/>
                <w:color w:val="ffffff"/>
                <w:sz w:val="56"/>
                <w:szCs w:val="56"/>
                <w:vertAlign w:val="baseline"/>
              </w:rPr>
            </w:pPr>
            <w:r w:rsidDel="00000000" w:rsidR="00000000" w:rsidRPr="00000000">
              <w:rPr>
                <w:b w:val="1"/>
                <w:color w:val="ffffff"/>
                <w:sz w:val="56"/>
                <w:szCs w:val="56"/>
                <w:vertAlign w:val="baseline"/>
                <w:rtl w:val="0"/>
              </w:rPr>
              <w:t xml:space="preserve">P</w:t>
            </w:r>
            <w:r w:rsidDel="00000000" w:rsidR="00000000" w:rsidRPr="00000000">
              <w:rPr>
                <w:rtl w:val="0"/>
              </w:rPr>
            </w:r>
          </w:p>
        </w:tc>
        <w:tc>
          <w:tcPr>
            <w:tcBorders>
              <w:top w:color="000000" w:space="0" w:sz="0" w:val="nil"/>
              <w:left w:color="000000" w:space="0" w:sz="0" w:val="nil"/>
              <w:bottom w:color="ffffff" w:space="0" w:sz="8" w:val="single"/>
              <w:right w:color="ffffff" w:space="0" w:sz="8" w:val="single"/>
            </w:tcBorders>
            <w:shd w:fill="428cde" w:val="clear"/>
            <w:vAlign w:val="center"/>
          </w:tcPr>
          <w:p w:rsidR="00000000" w:rsidDel="00000000" w:rsidP="00000000" w:rsidRDefault="00000000" w:rsidRPr="00000000" w14:paraId="0000063C">
            <w:pPr>
              <w:spacing w:after="0" w:line="240" w:lineRule="auto"/>
              <w:jc w:val="center"/>
              <w:rPr>
                <w:b w:val="0"/>
                <w:color w:val="ffffff"/>
                <w:vertAlign w:val="baseline"/>
              </w:rPr>
            </w:pPr>
            <w:r w:rsidDel="00000000" w:rsidR="00000000" w:rsidRPr="00000000">
              <w:rPr>
                <w:b w:val="1"/>
                <w:color w:val="ffffff"/>
                <w:vertAlign w:val="baseline"/>
                <w:rtl w:val="0"/>
              </w:rPr>
              <w:t xml:space="preserve">Political</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63D">
            <w:pPr>
              <w:spacing w:after="0" w:line="240" w:lineRule="auto"/>
              <w:rPr>
                <w:color w:val="2d434d"/>
                <w:vertAlign w:val="baseline"/>
              </w:rPr>
            </w:pPr>
            <w:r w:rsidDel="00000000" w:rsidR="00000000" w:rsidRPr="00000000">
              <w:rPr>
                <w:color w:val="2d434d"/>
                <w:vertAlign w:val="baseline"/>
                <w:rtl w:val="0"/>
              </w:rPr>
              <w:t xml:space="preserve">Extent to which political factors influence the market and accordingly the project. This would include new taxes, regulationes, construction codes, political strategies, etc.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41">
            <w:pPr>
              <w:spacing w:after="0" w:line="240" w:lineRule="auto"/>
              <w:rPr>
                <w:color w:val="2d434d"/>
                <w:vertAlign w:val="baseline"/>
              </w:rPr>
            </w:pPr>
            <w:r w:rsidDel="00000000" w:rsidR="00000000" w:rsidRPr="00000000">
              <w:rPr>
                <w:rtl w:val="0"/>
              </w:rPr>
            </w:r>
          </w:p>
        </w:tc>
      </w:tr>
      <w:tr>
        <w:trPr>
          <w:trHeight w:val="843" w:hRule="atLeast"/>
        </w:trPr>
        <w:tc>
          <w:tcPr>
            <w:tcBorders>
              <w:top w:color="000000" w:space="0" w:sz="0" w:val="nil"/>
              <w:left w:color="ffffff" w:space="0" w:sz="8" w:val="single"/>
              <w:bottom w:color="ffffff" w:space="0" w:sz="8" w:val="single"/>
              <w:right w:color="ffffff" w:space="0" w:sz="8" w:val="single"/>
            </w:tcBorders>
            <w:shd w:fill="ffb200" w:val="clear"/>
            <w:vAlign w:val="center"/>
          </w:tcPr>
          <w:p w:rsidR="00000000" w:rsidDel="00000000" w:rsidP="00000000" w:rsidRDefault="00000000" w:rsidRPr="00000000" w14:paraId="00000642">
            <w:pPr>
              <w:spacing w:after="0" w:line="240" w:lineRule="auto"/>
              <w:jc w:val="center"/>
              <w:rPr>
                <w:b w:val="0"/>
                <w:color w:val="ffffff"/>
                <w:sz w:val="56"/>
                <w:szCs w:val="56"/>
                <w:vertAlign w:val="baseline"/>
              </w:rPr>
            </w:pPr>
            <w:r w:rsidDel="00000000" w:rsidR="00000000" w:rsidRPr="00000000">
              <w:rPr>
                <w:b w:val="1"/>
                <w:color w:val="ffffff"/>
                <w:sz w:val="56"/>
                <w:szCs w:val="56"/>
                <w:vertAlign w:val="baseline"/>
                <w:rtl w:val="0"/>
              </w:rPr>
              <w:t xml:space="preserve">E</w:t>
            </w:r>
            <w:r w:rsidDel="00000000" w:rsidR="00000000" w:rsidRPr="00000000">
              <w:rPr>
                <w:rtl w:val="0"/>
              </w:rPr>
            </w:r>
          </w:p>
        </w:tc>
        <w:tc>
          <w:tcPr>
            <w:tcBorders>
              <w:top w:color="000000" w:space="0" w:sz="0" w:val="nil"/>
              <w:left w:color="000000" w:space="0" w:sz="0" w:val="nil"/>
              <w:bottom w:color="ffffff" w:space="0" w:sz="8" w:val="single"/>
              <w:right w:color="ffffff" w:space="0" w:sz="8" w:val="single"/>
            </w:tcBorders>
            <w:shd w:fill="428cde" w:val="clear"/>
            <w:vAlign w:val="center"/>
          </w:tcPr>
          <w:p w:rsidR="00000000" w:rsidDel="00000000" w:rsidP="00000000" w:rsidRDefault="00000000" w:rsidRPr="00000000" w14:paraId="00000643">
            <w:pPr>
              <w:spacing w:after="0" w:line="240" w:lineRule="auto"/>
              <w:jc w:val="center"/>
              <w:rPr>
                <w:b w:val="0"/>
                <w:color w:val="ffffff"/>
                <w:vertAlign w:val="baseline"/>
              </w:rPr>
            </w:pPr>
            <w:r w:rsidDel="00000000" w:rsidR="00000000" w:rsidRPr="00000000">
              <w:rPr>
                <w:b w:val="1"/>
                <w:color w:val="ffffff"/>
                <w:vertAlign w:val="baseline"/>
                <w:rtl w:val="0"/>
              </w:rPr>
              <w:t xml:space="preserve">Economic</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644">
            <w:pPr>
              <w:spacing w:after="0" w:line="240" w:lineRule="auto"/>
              <w:rPr>
                <w:color w:val="2d434d"/>
                <w:vertAlign w:val="baseline"/>
              </w:rPr>
            </w:pPr>
            <w:r w:rsidDel="00000000" w:rsidR="00000000" w:rsidRPr="00000000">
              <w:rPr>
                <w:color w:val="2d434d"/>
                <w:vertAlign w:val="baseline"/>
                <w:rtl w:val="0"/>
              </w:rPr>
              <w:t xml:space="preserve">This includes overall economic forces that could affect the project, such as inflation rates, interest rates, foreign exchange rates, or economic growth patterns.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48">
            <w:pPr>
              <w:spacing w:after="0" w:line="240" w:lineRule="auto"/>
              <w:rPr>
                <w:color w:val="2d434d"/>
                <w:vertAlign w:val="baseline"/>
              </w:rPr>
            </w:pPr>
            <w:r w:rsidDel="00000000" w:rsidR="00000000" w:rsidRPr="00000000">
              <w:rPr>
                <w:rtl w:val="0"/>
              </w:rPr>
            </w:r>
          </w:p>
        </w:tc>
      </w:tr>
      <w:tr>
        <w:trPr>
          <w:trHeight w:val="989" w:hRule="atLeast"/>
        </w:trPr>
        <w:tc>
          <w:tcPr>
            <w:tcBorders>
              <w:top w:color="000000" w:space="0" w:sz="0" w:val="nil"/>
              <w:left w:color="ffffff" w:space="0" w:sz="8" w:val="single"/>
              <w:bottom w:color="ffffff" w:space="0" w:sz="8" w:val="single"/>
              <w:right w:color="ffffff" w:space="0" w:sz="8" w:val="single"/>
            </w:tcBorders>
            <w:shd w:fill="ffb200" w:val="clear"/>
            <w:vAlign w:val="center"/>
          </w:tcPr>
          <w:p w:rsidR="00000000" w:rsidDel="00000000" w:rsidP="00000000" w:rsidRDefault="00000000" w:rsidRPr="00000000" w14:paraId="00000649">
            <w:pPr>
              <w:spacing w:after="0" w:line="240" w:lineRule="auto"/>
              <w:jc w:val="center"/>
              <w:rPr>
                <w:b w:val="0"/>
                <w:color w:val="ffffff"/>
                <w:sz w:val="56"/>
                <w:szCs w:val="56"/>
                <w:vertAlign w:val="baseline"/>
              </w:rPr>
            </w:pPr>
            <w:r w:rsidDel="00000000" w:rsidR="00000000" w:rsidRPr="00000000">
              <w:rPr>
                <w:b w:val="1"/>
                <w:color w:val="ffffff"/>
                <w:sz w:val="56"/>
                <w:szCs w:val="56"/>
                <w:vertAlign w:val="baseline"/>
                <w:rtl w:val="0"/>
              </w:rPr>
              <w:t xml:space="preserve">S</w:t>
            </w:r>
            <w:r w:rsidDel="00000000" w:rsidR="00000000" w:rsidRPr="00000000">
              <w:rPr>
                <w:rtl w:val="0"/>
              </w:rPr>
            </w:r>
          </w:p>
        </w:tc>
        <w:tc>
          <w:tcPr>
            <w:tcBorders>
              <w:top w:color="000000" w:space="0" w:sz="0" w:val="nil"/>
              <w:left w:color="000000" w:space="0" w:sz="0" w:val="nil"/>
              <w:bottom w:color="ffffff" w:space="0" w:sz="8" w:val="single"/>
              <w:right w:color="ffffff" w:space="0" w:sz="8" w:val="single"/>
            </w:tcBorders>
            <w:shd w:fill="428cde" w:val="clear"/>
            <w:vAlign w:val="center"/>
          </w:tcPr>
          <w:p w:rsidR="00000000" w:rsidDel="00000000" w:rsidP="00000000" w:rsidRDefault="00000000" w:rsidRPr="00000000" w14:paraId="0000064A">
            <w:pPr>
              <w:spacing w:after="0" w:line="240" w:lineRule="auto"/>
              <w:jc w:val="center"/>
              <w:rPr>
                <w:b w:val="0"/>
                <w:color w:val="ffffff"/>
                <w:vertAlign w:val="baseline"/>
              </w:rPr>
            </w:pPr>
            <w:r w:rsidDel="00000000" w:rsidR="00000000" w:rsidRPr="00000000">
              <w:rPr>
                <w:b w:val="1"/>
                <w:color w:val="ffffff"/>
                <w:vertAlign w:val="baseline"/>
                <w:rtl w:val="0"/>
              </w:rPr>
              <w:t xml:space="preserve">Social</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64B">
            <w:pPr>
              <w:spacing w:after="0" w:line="240" w:lineRule="auto"/>
              <w:rPr>
                <w:color w:val="2d434d"/>
                <w:vertAlign w:val="baseline"/>
              </w:rPr>
            </w:pPr>
            <w:r w:rsidDel="00000000" w:rsidR="00000000" w:rsidRPr="00000000">
              <w:rPr>
                <w:color w:val="2d434d"/>
                <w:vertAlign w:val="baseline"/>
                <w:rtl w:val="0"/>
              </w:rPr>
              <w:t xml:space="preserve">These factors look the social environment of the market, such as cultural trends, demographics and population analysis. Also important to this part of the analysis are attitudes and shared beliefs of the target consumer, including those around health, work, leisure, money, family and religion.</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4F">
            <w:pPr>
              <w:spacing w:after="0" w:line="240" w:lineRule="auto"/>
              <w:rPr>
                <w:color w:val="2d434d"/>
                <w:vertAlign w:val="baseline"/>
              </w:rPr>
            </w:pPr>
            <w:r w:rsidDel="00000000" w:rsidR="00000000" w:rsidRPr="00000000">
              <w:rPr>
                <w:rtl w:val="0"/>
              </w:rPr>
            </w:r>
          </w:p>
        </w:tc>
      </w:tr>
      <w:tr>
        <w:trPr>
          <w:trHeight w:val="1019" w:hRule="atLeast"/>
        </w:trPr>
        <w:tc>
          <w:tcPr>
            <w:tcBorders>
              <w:top w:color="000000" w:space="0" w:sz="0" w:val="nil"/>
              <w:left w:color="ffffff" w:space="0" w:sz="8" w:val="single"/>
              <w:bottom w:color="ffffff" w:space="0" w:sz="8" w:val="single"/>
              <w:right w:color="ffffff" w:space="0" w:sz="8" w:val="single"/>
            </w:tcBorders>
            <w:shd w:fill="ffb200" w:val="clear"/>
            <w:vAlign w:val="center"/>
          </w:tcPr>
          <w:p w:rsidR="00000000" w:rsidDel="00000000" w:rsidP="00000000" w:rsidRDefault="00000000" w:rsidRPr="00000000" w14:paraId="00000650">
            <w:pPr>
              <w:spacing w:after="0" w:line="240" w:lineRule="auto"/>
              <w:jc w:val="center"/>
              <w:rPr>
                <w:b w:val="0"/>
                <w:color w:val="ffffff"/>
                <w:sz w:val="56"/>
                <w:szCs w:val="56"/>
                <w:vertAlign w:val="baseline"/>
              </w:rPr>
            </w:pPr>
            <w:r w:rsidDel="00000000" w:rsidR="00000000" w:rsidRPr="00000000">
              <w:rPr>
                <w:b w:val="1"/>
                <w:color w:val="ffffff"/>
                <w:sz w:val="56"/>
                <w:szCs w:val="56"/>
                <w:vertAlign w:val="baseline"/>
                <w:rtl w:val="0"/>
              </w:rPr>
              <w:t xml:space="preserve">T</w:t>
            </w:r>
            <w:r w:rsidDel="00000000" w:rsidR="00000000" w:rsidRPr="00000000">
              <w:rPr>
                <w:rtl w:val="0"/>
              </w:rPr>
            </w:r>
          </w:p>
        </w:tc>
        <w:tc>
          <w:tcPr>
            <w:tcBorders>
              <w:top w:color="000000" w:space="0" w:sz="0" w:val="nil"/>
              <w:left w:color="000000" w:space="0" w:sz="0" w:val="nil"/>
              <w:bottom w:color="ffffff" w:space="0" w:sz="8" w:val="single"/>
              <w:right w:color="ffffff" w:space="0" w:sz="8" w:val="single"/>
            </w:tcBorders>
            <w:shd w:fill="428cde" w:val="clear"/>
            <w:vAlign w:val="center"/>
          </w:tcPr>
          <w:p w:rsidR="00000000" w:rsidDel="00000000" w:rsidP="00000000" w:rsidRDefault="00000000" w:rsidRPr="00000000" w14:paraId="00000651">
            <w:pPr>
              <w:spacing w:after="0" w:line="240" w:lineRule="auto"/>
              <w:jc w:val="center"/>
              <w:rPr>
                <w:b w:val="0"/>
                <w:color w:val="ffffff"/>
                <w:vertAlign w:val="baseline"/>
              </w:rPr>
            </w:pPr>
            <w:r w:rsidDel="00000000" w:rsidR="00000000" w:rsidRPr="00000000">
              <w:rPr>
                <w:b w:val="1"/>
                <w:color w:val="ffffff"/>
                <w:vertAlign w:val="baseline"/>
                <w:rtl w:val="0"/>
              </w:rPr>
              <w:t xml:space="preserve">Technological</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652">
            <w:pPr>
              <w:spacing w:after="0" w:line="240" w:lineRule="auto"/>
              <w:rPr>
                <w:color w:val="2d434d"/>
                <w:vertAlign w:val="baseline"/>
              </w:rPr>
            </w:pPr>
            <w:r w:rsidDel="00000000" w:rsidR="00000000" w:rsidRPr="00000000">
              <w:rPr>
                <w:color w:val="2d434d"/>
                <w:vertAlign w:val="baseline"/>
                <w:rtl w:val="0"/>
              </w:rPr>
              <w:t xml:space="preserve">These factors include advancements in technology which could influence your product, either positively or negatively. Examples include communication technology, automation, legislation around technology and intellectual property, as well as competitor technology development.</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56">
            <w:pPr>
              <w:spacing w:after="0" w:line="240" w:lineRule="auto"/>
              <w:rPr>
                <w:color w:val="2d434d"/>
                <w:vertAlign w:val="baseline"/>
              </w:rPr>
            </w:pPr>
            <w:r w:rsidDel="00000000" w:rsidR="00000000" w:rsidRPr="00000000">
              <w:rPr>
                <w:rtl w:val="0"/>
              </w:rPr>
            </w:r>
          </w:p>
        </w:tc>
      </w:tr>
      <w:tr>
        <w:trPr>
          <w:trHeight w:val="921" w:hRule="atLeast"/>
        </w:trPr>
        <w:tc>
          <w:tcPr>
            <w:tcBorders>
              <w:top w:color="000000" w:space="0" w:sz="0" w:val="nil"/>
              <w:left w:color="ffffff" w:space="0" w:sz="8" w:val="single"/>
              <w:bottom w:color="ffffff" w:space="0" w:sz="8" w:val="single"/>
              <w:right w:color="ffffff" w:space="0" w:sz="8" w:val="single"/>
            </w:tcBorders>
            <w:shd w:fill="ffb200" w:val="clear"/>
            <w:vAlign w:val="center"/>
          </w:tcPr>
          <w:p w:rsidR="00000000" w:rsidDel="00000000" w:rsidP="00000000" w:rsidRDefault="00000000" w:rsidRPr="00000000" w14:paraId="00000657">
            <w:pPr>
              <w:spacing w:after="0" w:line="240" w:lineRule="auto"/>
              <w:jc w:val="center"/>
              <w:rPr>
                <w:b w:val="0"/>
                <w:color w:val="ffffff"/>
                <w:sz w:val="56"/>
                <w:szCs w:val="56"/>
                <w:vertAlign w:val="baseline"/>
              </w:rPr>
            </w:pPr>
            <w:r w:rsidDel="00000000" w:rsidR="00000000" w:rsidRPr="00000000">
              <w:rPr>
                <w:b w:val="1"/>
                <w:color w:val="ffffff"/>
                <w:sz w:val="56"/>
                <w:szCs w:val="56"/>
                <w:vertAlign w:val="baseline"/>
                <w:rtl w:val="0"/>
              </w:rPr>
              <w:t xml:space="preserve">L</w:t>
            </w:r>
            <w:r w:rsidDel="00000000" w:rsidR="00000000" w:rsidRPr="00000000">
              <w:rPr>
                <w:rtl w:val="0"/>
              </w:rPr>
            </w:r>
          </w:p>
        </w:tc>
        <w:tc>
          <w:tcPr>
            <w:tcBorders>
              <w:top w:color="000000" w:space="0" w:sz="0" w:val="nil"/>
              <w:left w:color="000000" w:space="0" w:sz="0" w:val="nil"/>
              <w:bottom w:color="ffffff" w:space="0" w:sz="8" w:val="single"/>
              <w:right w:color="ffffff" w:space="0" w:sz="8" w:val="single"/>
            </w:tcBorders>
            <w:shd w:fill="428cde" w:val="clear"/>
            <w:vAlign w:val="center"/>
          </w:tcPr>
          <w:p w:rsidR="00000000" w:rsidDel="00000000" w:rsidP="00000000" w:rsidRDefault="00000000" w:rsidRPr="00000000" w14:paraId="00000658">
            <w:pPr>
              <w:spacing w:after="0" w:line="240" w:lineRule="auto"/>
              <w:jc w:val="center"/>
              <w:rPr>
                <w:b w:val="0"/>
                <w:color w:val="ffffff"/>
                <w:vertAlign w:val="baseline"/>
              </w:rPr>
            </w:pPr>
            <w:r w:rsidDel="00000000" w:rsidR="00000000" w:rsidRPr="00000000">
              <w:rPr>
                <w:b w:val="1"/>
                <w:color w:val="ffffff"/>
                <w:vertAlign w:val="baseline"/>
                <w:rtl w:val="0"/>
              </w:rPr>
              <w:t xml:space="preserve">Legal</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659">
            <w:pPr>
              <w:spacing w:after="0" w:line="240" w:lineRule="auto"/>
              <w:rPr>
                <w:color w:val="2d434d"/>
                <w:vertAlign w:val="baseline"/>
              </w:rPr>
            </w:pPr>
            <w:r w:rsidDel="00000000" w:rsidR="00000000" w:rsidRPr="00000000">
              <w:rPr>
                <w:color w:val="2d434d"/>
                <w:vertAlign w:val="baseline"/>
                <w:rtl w:val="0"/>
              </w:rPr>
              <w:t xml:space="preserve">This includes current and future legal and regulatory requirements impacting a product. These factors can include laws around consumer protection, labor, health and safety, taxes and trade regulations in the individual countries where the product will be sold.</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5D">
            <w:pPr>
              <w:spacing w:after="0" w:line="240" w:lineRule="auto"/>
              <w:rPr>
                <w:color w:val="2d434d"/>
                <w:vertAlign w:val="baseline"/>
              </w:rPr>
            </w:pPr>
            <w:r w:rsidDel="00000000" w:rsidR="00000000" w:rsidRPr="00000000">
              <w:rPr>
                <w:rtl w:val="0"/>
              </w:rPr>
            </w:r>
          </w:p>
        </w:tc>
      </w:tr>
      <w:tr>
        <w:trPr>
          <w:trHeight w:val="966" w:hRule="atLeast"/>
        </w:trPr>
        <w:tc>
          <w:tcPr>
            <w:tcBorders>
              <w:top w:color="000000" w:space="0" w:sz="0" w:val="nil"/>
              <w:left w:color="ffffff" w:space="0" w:sz="8" w:val="single"/>
              <w:bottom w:color="ffffff" w:space="0" w:sz="8" w:val="single"/>
              <w:right w:color="ffffff" w:space="0" w:sz="8" w:val="single"/>
            </w:tcBorders>
            <w:shd w:fill="ffb200" w:val="clear"/>
            <w:vAlign w:val="center"/>
          </w:tcPr>
          <w:p w:rsidR="00000000" w:rsidDel="00000000" w:rsidP="00000000" w:rsidRDefault="00000000" w:rsidRPr="00000000" w14:paraId="0000065E">
            <w:pPr>
              <w:spacing w:after="0" w:line="240" w:lineRule="auto"/>
              <w:jc w:val="center"/>
              <w:rPr>
                <w:b w:val="0"/>
                <w:color w:val="ffffff"/>
                <w:sz w:val="56"/>
                <w:szCs w:val="56"/>
                <w:vertAlign w:val="baseline"/>
              </w:rPr>
            </w:pPr>
            <w:r w:rsidDel="00000000" w:rsidR="00000000" w:rsidRPr="00000000">
              <w:rPr>
                <w:b w:val="1"/>
                <w:color w:val="ffffff"/>
                <w:sz w:val="56"/>
                <w:szCs w:val="56"/>
                <w:vertAlign w:val="baseline"/>
                <w:rtl w:val="0"/>
              </w:rPr>
              <w:t xml:space="preserve">E</w:t>
            </w:r>
            <w:r w:rsidDel="00000000" w:rsidR="00000000" w:rsidRPr="00000000">
              <w:rPr>
                <w:rtl w:val="0"/>
              </w:rPr>
            </w:r>
          </w:p>
        </w:tc>
        <w:tc>
          <w:tcPr>
            <w:tcBorders>
              <w:top w:color="000000" w:space="0" w:sz="0" w:val="nil"/>
              <w:left w:color="000000" w:space="0" w:sz="0" w:val="nil"/>
              <w:bottom w:color="ffffff" w:space="0" w:sz="8" w:val="single"/>
              <w:right w:color="ffffff" w:space="0" w:sz="8" w:val="single"/>
            </w:tcBorders>
            <w:shd w:fill="428cde" w:val="clear"/>
            <w:vAlign w:val="center"/>
          </w:tcPr>
          <w:p w:rsidR="00000000" w:rsidDel="00000000" w:rsidP="00000000" w:rsidRDefault="00000000" w:rsidRPr="00000000" w14:paraId="0000065F">
            <w:pPr>
              <w:spacing w:after="0" w:line="240" w:lineRule="auto"/>
              <w:jc w:val="center"/>
              <w:rPr>
                <w:b w:val="0"/>
                <w:color w:val="ffffff"/>
                <w:vertAlign w:val="baseline"/>
              </w:rPr>
            </w:pPr>
            <w:r w:rsidDel="00000000" w:rsidR="00000000" w:rsidRPr="00000000">
              <w:rPr>
                <w:b w:val="1"/>
                <w:color w:val="ffffff"/>
                <w:vertAlign w:val="baseline"/>
                <w:rtl w:val="0"/>
              </w:rPr>
              <w:t xml:space="preserve">Environmental</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660">
            <w:pPr>
              <w:spacing w:after="0" w:line="240" w:lineRule="auto"/>
              <w:rPr>
                <w:color w:val="2d434d"/>
                <w:vertAlign w:val="baseline"/>
              </w:rPr>
            </w:pPr>
            <w:r w:rsidDel="00000000" w:rsidR="00000000" w:rsidRPr="00000000">
              <w:rPr>
                <w:color w:val="2d434d"/>
                <w:vertAlign w:val="baseline"/>
                <w:rtl w:val="0"/>
              </w:rPr>
              <w:t xml:space="preserve">These factors include all those that influence or are determined by the surrounding environment. This aspect of the PESTLE is most important for industries such as tourism, farming, and agriculture. Examples of factors to analyze from an environmental angle are climate, weather, geographical location, and climate changes.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64">
            <w:pPr>
              <w:spacing w:after="0" w:line="240" w:lineRule="auto"/>
              <w:rPr>
                <w:color w:val="2d434d"/>
                <w:vertAlign w:val="baseline"/>
              </w:rPr>
            </w:pPr>
            <w:r w:rsidDel="00000000" w:rsidR="00000000" w:rsidRPr="00000000">
              <w:rPr>
                <w:rtl w:val="0"/>
              </w:rPr>
            </w:r>
          </w:p>
        </w:tc>
      </w:tr>
    </w:tbl>
    <w:p w:rsidR="00000000" w:rsidDel="00000000" w:rsidP="00000000" w:rsidRDefault="00000000" w:rsidRPr="00000000" w14:paraId="00000665">
      <w:pPr>
        <w:rPr>
          <w:b w:val="0"/>
          <w:color w:val="00b050"/>
          <w:vertAlign w:val="baseline"/>
        </w:rPr>
      </w:pPr>
      <w:r w:rsidDel="00000000" w:rsidR="00000000" w:rsidRPr="00000000">
        <w:rPr>
          <w:rtl w:val="0"/>
        </w:rPr>
      </w:r>
    </w:p>
    <w:sectPr>
      <w:pgSz w:h="11906" w:w="16838" w:orient="landscape"/>
      <w:pgMar w:bottom="720" w:top="720" w:left="720" w:right="72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Enrique Sevillano Gutiérrez" w:id="1" w:date="2021-01-22T16:12:05Z">
    <w:p w:rsidR="00000000" w:rsidDel="00000000" w:rsidP="00000000" w:rsidRDefault="00000000" w:rsidRPr="00000000" w14:paraId="000006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be eliminated from this document and integrated in the Guide</w:t>
      </w:r>
    </w:p>
  </w:comment>
  <w:comment w:author="Enrique Sevillano Gutiérrez" w:id="0" w:date="2021-01-22T16:17:33Z">
    <w:p w:rsidR="00000000" w:rsidDel="00000000" w:rsidP="00000000" w:rsidRDefault="00000000" w:rsidRPr="00000000" w14:paraId="000006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to previous questionnaires</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666" w15:done="0"/>
  <w15:commentEx w15:paraId="00000667"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ChdZ8azBQ2eearPc1kDNDF5VA==">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